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5023B" w14:textId="77777777" w:rsidR="007E4D3E" w:rsidDel="00A10C63" w:rsidRDefault="007E4D3E" w:rsidP="00A10C63">
      <w:pPr>
        <w:jc w:val="center"/>
        <w:rPr>
          <w:del w:id="0" w:author="忆夏" w:date="2017-07-07T12:02:00Z"/>
          <w:rFonts w:ascii="微软雅黑" w:eastAsia="微软雅黑" w:hAnsi="微软雅黑"/>
          <w:b/>
          <w:sz w:val="28"/>
          <w:szCs w:val="28"/>
        </w:rPr>
        <w:pPrChange w:id="1" w:author="忆夏" w:date="2017-07-07T12:02:00Z">
          <w:pPr>
            <w:jc w:val="center"/>
          </w:pPr>
        </w:pPrChange>
      </w:pPr>
    </w:p>
    <w:p w14:paraId="6F936B32" w14:textId="5B0285ED" w:rsidR="00C40AEC" w:rsidRDefault="009703DF" w:rsidP="00A10C63">
      <w:pPr>
        <w:jc w:val="center"/>
        <w:rPr>
          <w:rFonts w:ascii="微软雅黑" w:eastAsia="微软雅黑" w:hAnsi="微软雅黑"/>
          <w:b/>
          <w:sz w:val="28"/>
          <w:szCs w:val="28"/>
        </w:rPr>
      </w:pPr>
      <w:r w:rsidRPr="00AA24DB">
        <w:rPr>
          <w:rFonts w:ascii="微软雅黑" w:eastAsia="微软雅黑" w:hAnsi="微软雅黑" w:hint="eastAsia"/>
          <w:b/>
          <w:sz w:val="28"/>
          <w:szCs w:val="28"/>
        </w:rPr>
        <w:t>支付宝</w:t>
      </w:r>
      <w:r w:rsidR="008F30DC" w:rsidRPr="00AA24DB">
        <w:rPr>
          <w:rFonts w:ascii="微软雅黑" w:eastAsia="微软雅黑" w:hAnsi="微软雅黑" w:hint="eastAsia"/>
          <w:b/>
          <w:sz w:val="28"/>
          <w:szCs w:val="28"/>
        </w:rPr>
        <w:t>品牌</w:t>
      </w:r>
      <w:r w:rsidR="009B3CCC" w:rsidRPr="008960B7">
        <w:rPr>
          <w:rFonts w:ascii="微软雅黑" w:eastAsia="微软雅黑" w:hAnsi="微软雅黑" w:hint="eastAsia"/>
          <w:b/>
          <w:sz w:val="28"/>
          <w:szCs w:val="28"/>
        </w:rPr>
        <w:t>使用</w:t>
      </w:r>
      <w:r w:rsidR="008F30DC" w:rsidRPr="00AA24DB">
        <w:rPr>
          <w:rFonts w:ascii="微软雅黑" w:eastAsia="微软雅黑" w:hAnsi="微软雅黑" w:hint="eastAsia"/>
          <w:b/>
          <w:sz w:val="28"/>
          <w:szCs w:val="28"/>
        </w:rPr>
        <w:t>规范</w:t>
      </w:r>
    </w:p>
    <w:p w14:paraId="05844E3C" w14:textId="77777777" w:rsidR="007E4D3E" w:rsidRPr="007E4D3E" w:rsidRDefault="007E4D3E" w:rsidP="007E4D3E">
      <w:pPr>
        <w:rPr>
          <w:rFonts w:ascii="微软雅黑" w:eastAsia="微软雅黑" w:hAnsi="微软雅黑"/>
          <w:b/>
          <w:sz w:val="28"/>
          <w:szCs w:val="28"/>
        </w:rPr>
      </w:pPr>
    </w:p>
    <w:p w14:paraId="3FBA0B05" w14:textId="77777777" w:rsidR="007E4D3E" w:rsidRPr="007E4D3E" w:rsidRDefault="007E4D3E" w:rsidP="007E4D3E">
      <w:pPr>
        <w:jc w:val="left"/>
        <w:rPr>
          <w:rFonts w:ascii="微软雅黑" w:eastAsia="微软雅黑" w:hAnsi="微软雅黑"/>
        </w:rPr>
      </w:pPr>
      <w:r w:rsidRPr="007E4D3E">
        <w:rPr>
          <w:rFonts w:ascii="微软雅黑" w:eastAsia="微软雅黑" w:hAnsi="微软雅黑" w:hint="eastAsia"/>
        </w:rPr>
        <w:t>本规范是由服务商与支付</w:t>
      </w:r>
      <w:bookmarkStart w:id="2" w:name="_GoBack"/>
      <w:bookmarkEnd w:id="2"/>
      <w:r w:rsidRPr="007E4D3E">
        <w:rPr>
          <w:rFonts w:ascii="微软雅黑" w:eastAsia="微软雅黑" w:hAnsi="微软雅黑" w:hint="eastAsia"/>
        </w:rPr>
        <w:t>宝（中国）网络技术有限公司就服务商使用支付宝标识相关事项所订立的有效合约。您通过网络页面点击确认或以其他双方认可的方式选择接受本合同，即表并同意接受本规范的全部约定内容。</w:t>
      </w:r>
    </w:p>
    <w:p w14:paraId="5F4593A2" w14:textId="77777777" w:rsidR="003F6C45" w:rsidRPr="008960B7" w:rsidRDefault="006A7131" w:rsidP="00D00E87">
      <w:pPr>
        <w:rPr>
          <w:rFonts w:ascii="微软雅黑" w:eastAsia="微软雅黑" w:hAnsi="微软雅黑"/>
        </w:rPr>
      </w:pPr>
      <w:r w:rsidRPr="00AA24DB">
        <w:rPr>
          <w:rFonts w:ascii="微软雅黑" w:eastAsia="微软雅黑" w:hAnsi="微软雅黑" w:hint="eastAsia"/>
          <w:b/>
        </w:rPr>
        <w:t>一</w:t>
      </w:r>
      <w:r w:rsidRPr="00AA24DB">
        <w:rPr>
          <w:rFonts w:ascii="微软雅黑" w:eastAsia="微软雅黑" w:hAnsi="微软雅黑"/>
          <w:b/>
        </w:rPr>
        <w:t>、</w:t>
      </w:r>
      <w:r w:rsidR="00D00E87" w:rsidRPr="00AA24DB">
        <w:rPr>
          <w:rFonts w:ascii="微软雅黑" w:eastAsia="微软雅黑" w:hAnsi="微软雅黑" w:hint="eastAsia"/>
          <w:b/>
        </w:rPr>
        <w:t>总则</w:t>
      </w:r>
    </w:p>
    <w:p w14:paraId="0B3D9F5F" w14:textId="77777777" w:rsidR="003F6C45" w:rsidRPr="00737A10" w:rsidRDefault="00660A21" w:rsidP="00D00E87">
      <w:pPr>
        <w:rPr>
          <w:rFonts w:ascii="微软雅黑" w:eastAsia="微软雅黑" w:hAnsi="微软雅黑"/>
        </w:rPr>
      </w:pPr>
      <w:r w:rsidRPr="00AA24DB">
        <w:rPr>
          <w:rFonts w:ascii="微软雅黑" w:eastAsia="微软雅黑" w:hAnsi="微软雅黑"/>
        </w:rPr>
        <w:t xml:space="preserve">1. 1 </w:t>
      </w:r>
      <w:r w:rsidR="00737A10">
        <w:rPr>
          <w:rFonts w:ascii="微软雅黑" w:eastAsia="微软雅黑" w:hAnsi="微软雅黑" w:hint="eastAsia"/>
        </w:rPr>
        <w:t>服务商需要使用支付宝标识，</w:t>
      </w:r>
      <w:r w:rsidR="00494E99">
        <w:rPr>
          <w:rFonts w:ascii="微软雅黑" w:eastAsia="微软雅黑" w:hAnsi="微软雅黑" w:hint="eastAsia"/>
        </w:rPr>
        <w:t>服务商</w:t>
      </w:r>
      <w:r w:rsidR="006A7131" w:rsidRPr="008960B7">
        <w:rPr>
          <w:rFonts w:ascii="微软雅黑" w:eastAsia="微软雅黑" w:hAnsi="微软雅黑" w:hint="eastAsia"/>
        </w:rPr>
        <w:t>应该严格遵守本规范中对支付宝标识、品牌、</w:t>
      </w:r>
      <w:r w:rsidR="006A7131" w:rsidRPr="00AA24DB">
        <w:rPr>
          <w:rFonts w:ascii="微软雅黑" w:eastAsia="微软雅黑" w:hAnsi="微软雅黑"/>
        </w:rPr>
        <w:t>logo</w:t>
      </w:r>
      <w:r w:rsidR="006A7131" w:rsidRPr="008960B7">
        <w:rPr>
          <w:rFonts w:ascii="微软雅黑" w:eastAsia="微软雅黑" w:hAnsi="微软雅黑" w:hint="eastAsia"/>
        </w:rPr>
        <w:t>等</w:t>
      </w:r>
      <w:r w:rsidRPr="00AA24DB">
        <w:rPr>
          <w:rFonts w:ascii="微软雅黑" w:eastAsia="微软雅黑" w:hAnsi="微软雅黑"/>
        </w:rPr>
        <w:t>(</w:t>
      </w:r>
      <w:r w:rsidRPr="008960B7">
        <w:rPr>
          <w:rFonts w:ascii="微软雅黑" w:eastAsia="微软雅黑" w:hAnsi="微软雅黑" w:hint="eastAsia"/>
        </w:rPr>
        <w:t>以下简称</w:t>
      </w:r>
      <w:r w:rsidRPr="00AA24DB">
        <w:rPr>
          <w:rFonts w:ascii="微软雅黑" w:eastAsia="微软雅黑" w:hAnsi="微软雅黑"/>
        </w:rPr>
        <w:t>“</w:t>
      </w:r>
      <w:r w:rsidRPr="008960B7">
        <w:rPr>
          <w:rFonts w:ascii="微软雅黑" w:eastAsia="微软雅黑" w:hAnsi="微软雅黑" w:hint="eastAsia"/>
        </w:rPr>
        <w:t>支付宝标识</w:t>
      </w:r>
      <w:r w:rsidRPr="00AA24DB">
        <w:rPr>
          <w:rFonts w:ascii="微软雅黑" w:eastAsia="微软雅黑" w:hAnsi="微软雅黑"/>
        </w:rPr>
        <w:t>”)</w:t>
      </w:r>
      <w:r w:rsidR="006A7131" w:rsidRPr="008960B7">
        <w:rPr>
          <w:rFonts w:ascii="微软雅黑" w:eastAsia="微软雅黑" w:hAnsi="微软雅黑" w:hint="eastAsia"/>
        </w:rPr>
        <w:t>使用的具体规范。</w:t>
      </w:r>
    </w:p>
    <w:p w14:paraId="5617BA1B" w14:textId="77777777" w:rsidR="003F6C45" w:rsidRPr="008960B7" w:rsidRDefault="00660A21" w:rsidP="00D00E87">
      <w:pPr>
        <w:rPr>
          <w:rFonts w:ascii="微软雅黑" w:eastAsia="微软雅黑" w:hAnsi="微软雅黑"/>
        </w:rPr>
      </w:pPr>
      <w:r w:rsidRPr="00AA24DB">
        <w:rPr>
          <w:rFonts w:ascii="微软雅黑" w:eastAsia="微软雅黑" w:hAnsi="微软雅黑"/>
        </w:rPr>
        <w:t xml:space="preserve">1.2 </w:t>
      </w:r>
      <w:r w:rsidR="003F5EC3" w:rsidRPr="00AA24DB">
        <w:rPr>
          <w:rFonts w:ascii="微软雅黑" w:eastAsia="微软雅黑" w:hAnsi="微软雅黑" w:hint="eastAsia"/>
        </w:rPr>
        <w:t>本规范的目的是维护“支付宝”品牌，</w:t>
      </w:r>
      <w:r w:rsidR="009B3CCC" w:rsidRPr="008960B7">
        <w:rPr>
          <w:rFonts w:ascii="微软雅黑" w:eastAsia="微软雅黑" w:hAnsi="微软雅黑"/>
        </w:rPr>
        <w:t>让</w:t>
      </w:r>
      <w:r w:rsidR="003F5EC3" w:rsidRPr="00AA24DB">
        <w:rPr>
          <w:rFonts w:ascii="微软雅黑" w:eastAsia="微软雅黑" w:hAnsi="微软雅黑" w:hint="eastAsia"/>
        </w:rPr>
        <w:t>所有“支付宝”</w:t>
      </w:r>
      <w:r w:rsidR="00494E99">
        <w:rPr>
          <w:rFonts w:ascii="微软雅黑" w:eastAsia="微软雅黑" w:hAnsi="微软雅黑" w:hint="eastAsia"/>
        </w:rPr>
        <w:t>服务商</w:t>
      </w:r>
      <w:r w:rsidR="003F5EC3" w:rsidRPr="00AA24DB">
        <w:rPr>
          <w:rFonts w:ascii="微软雅黑" w:eastAsia="微软雅黑" w:hAnsi="微软雅黑" w:hint="eastAsia"/>
        </w:rPr>
        <w:t>理解并遵守本</w:t>
      </w:r>
      <w:r w:rsidR="00A476AA" w:rsidRPr="00AA24DB">
        <w:rPr>
          <w:rFonts w:ascii="微软雅黑" w:eastAsia="微软雅黑" w:hAnsi="微软雅黑" w:hint="eastAsia"/>
        </w:rPr>
        <w:t>规范</w:t>
      </w:r>
      <w:r w:rsidR="003F5EC3" w:rsidRPr="00AA24DB">
        <w:rPr>
          <w:rFonts w:ascii="微软雅黑" w:eastAsia="微软雅黑" w:hAnsi="微软雅黑" w:hint="eastAsia"/>
        </w:rPr>
        <w:t>是非常重要的。</w:t>
      </w:r>
      <w:bookmarkStart w:id="3" w:name="OLE_LINK1"/>
      <w:bookmarkStart w:id="4" w:name="OLE_LINK2"/>
    </w:p>
    <w:p w14:paraId="674B794B" w14:textId="77777777" w:rsidR="003F6C45" w:rsidRPr="008960B7" w:rsidRDefault="00660A21" w:rsidP="00D00E87">
      <w:pPr>
        <w:rPr>
          <w:rFonts w:ascii="微软雅黑" w:eastAsia="微软雅黑" w:hAnsi="微软雅黑"/>
        </w:rPr>
      </w:pPr>
      <w:r w:rsidRPr="00AA24DB">
        <w:rPr>
          <w:rFonts w:ascii="微软雅黑" w:eastAsia="微软雅黑" w:hAnsi="微软雅黑"/>
        </w:rPr>
        <w:t xml:space="preserve">1.3 </w:t>
      </w:r>
      <w:r w:rsidR="009432B2" w:rsidRPr="00AA24DB">
        <w:rPr>
          <w:rFonts w:ascii="微软雅黑" w:eastAsia="微软雅黑" w:hAnsi="微软雅黑" w:hint="eastAsia"/>
        </w:rPr>
        <w:t>本规范</w:t>
      </w:r>
      <w:r w:rsidR="009B3CCC" w:rsidRPr="00AA24DB">
        <w:rPr>
          <w:rFonts w:ascii="微软雅黑" w:eastAsia="微软雅黑" w:hAnsi="微软雅黑"/>
        </w:rPr>
        <w:t>只</w:t>
      </w:r>
      <w:r w:rsidR="009432B2" w:rsidRPr="00AA24DB">
        <w:rPr>
          <w:rFonts w:ascii="微软雅黑" w:eastAsia="微软雅黑" w:hAnsi="微软雅黑" w:hint="eastAsia"/>
        </w:rPr>
        <w:t>提供“支付宝”品牌的使用</w:t>
      </w:r>
      <w:r w:rsidRPr="008960B7">
        <w:rPr>
          <w:rFonts w:ascii="微软雅黑" w:eastAsia="微软雅黑" w:hAnsi="微软雅黑" w:hint="eastAsia"/>
        </w:rPr>
        <w:t>规范</w:t>
      </w:r>
      <w:r w:rsidR="009432B2" w:rsidRPr="00AA24DB">
        <w:rPr>
          <w:rFonts w:ascii="微软雅黑" w:eastAsia="微软雅黑" w:hAnsi="微软雅黑" w:hint="eastAsia"/>
        </w:rPr>
        <w:t>指引，任何使用“支付宝”</w:t>
      </w:r>
      <w:r w:rsidRPr="008960B7">
        <w:rPr>
          <w:rFonts w:ascii="微软雅黑" w:eastAsia="微软雅黑" w:hAnsi="微软雅黑" w:hint="eastAsia"/>
        </w:rPr>
        <w:t>标识</w:t>
      </w:r>
      <w:r w:rsidR="009432B2" w:rsidRPr="00AA24DB">
        <w:rPr>
          <w:rFonts w:ascii="微软雅黑" w:eastAsia="微软雅黑" w:hAnsi="微软雅黑" w:hint="eastAsia"/>
        </w:rPr>
        <w:t>的行为都必须在取得支付宝或其权利方的在先书面审批</w:t>
      </w:r>
      <w:r w:rsidR="00A476AA" w:rsidRPr="00AA24DB">
        <w:rPr>
          <w:rFonts w:ascii="微软雅黑" w:eastAsia="微软雅黑" w:hAnsi="微软雅黑" w:hint="eastAsia"/>
        </w:rPr>
        <w:t>后</w:t>
      </w:r>
      <w:r w:rsidR="009432B2" w:rsidRPr="00AA24DB">
        <w:rPr>
          <w:rFonts w:ascii="微软雅黑" w:eastAsia="微软雅黑" w:hAnsi="微软雅黑" w:hint="eastAsia"/>
        </w:rPr>
        <w:t>方</w:t>
      </w:r>
      <w:r w:rsidR="00A476AA" w:rsidRPr="00AA24DB">
        <w:rPr>
          <w:rFonts w:ascii="微软雅黑" w:eastAsia="微软雅黑" w:hAnsi="微软雅黑" w:hint="eastAsia"/>
        </w:rPr>
        <w:t>可</w:t>
      </w:r>
      <w:r w:rsidR="009432B2" w:rsidRPr="00AA24DB">
        <w:rPr>
          <w:rFonts w:ascii="微软雅黑" w:eastAsia="微软雅黑" w:hAnsi="微软雅黑" w:hint="eastAsia"/>
        </w:rPr>
        <w:t>进行。</w:t>
      </w:r>
      <w:bookmarkEnd w:id="3"/>
      <w:bookmarkEnd w:id="4"/>
    </w:p>
    <w:p w14:paraId="55792A21" w14:textId="77777777" w:rsidR="003F6C45" w:rsidRPr="008960B7" w:rsidRDefault="003F6C45" w:rsidP="00463171">
      <w:pPr>
        <w:rPr>
          <w:rFonts w:ascii="微软雅黑" w:eastAsia="微软雅黑" w:hAnsi="微软雅黑"/>
          <w:b/>
        </w:rPr>
      </w:pPr>
    </w:p>
    <w:p w14:paraId="245225CE" w14:textId="77777777" w:rsidR="00FA3E39" w:rsidRPr="008960B7" w:rsidRDefault="00737A10" w:rsidP="007E4D3E">
      <w:pPr>
        <w:pStyle w:val="a5"/>
        <w:ind w:firstLine="0"/>
        <w:rPr>
          <w:rFonts w:ascii="微软雅黑" w:eastAsia="微软雅黑" w:hAnsi="微软雅黑"/>
        </w:rPr>
      </w:pPr>
      <w:r>
        <w:rPr>
          <w:rFonts w:ascii="微软雅黑" w:eastAsia="微软雅黑" w:hAnsi="微软雅黑" w:hint="eastAsia"/>
          <w:b/>
        </w:rPr>
        <w:t>二、使用规范</w:t>
      </w:r>
      <w:bookmarkStart w:id="5" w:name="批注"/>
      <w:bookmarkEnd w:id="5"/>
    </w:p>
    <w:p w14:paraId="7E81264D" w14:textId="77777777" w:rsidR="00737A10" w:rsidRPr="00AA24DB" w:rsidRDefault="00737A10" w:rsidP="007E4D3E">
      <w:pPr>
        <w:pStyle w:val="a5"/>
        <w:ind w:firstLine="0"/>
        <w:rPr>
          <w:rFonts w:ascii="微软雅黑" w:eastAsia="微软雅黑" w:hAnsi="微软雅黑"/>
        </w:rPr>
      </w:pPr>
      <w:r>
        <w:rPr>
          <w:rFonts w:ascii="微软雅黑" w:eastAsia="微软雅黑" w:hAnsi="微软雅黑" w:hint="eastAsia"/>
        </w:rPr>
        <w:t>2.1</w:t>
      </w:r>
      <w:r w:rsidR="00494E99">
        <w:rPr>
          <w:rFonts w:ascii="微软雅黑" w:eastAsia="微软雅黑" w:hAnsi="微软雅黑" w:hint="eastAsia"/>
        </w:rPr>
        <w:t>服务商</w:t>
      </w:r>
      <w:r w:rsidR="009967CE" w:rsidRPr="00AA24DB">
        <w:rPr>
          <w:rFonts w:ascii="微软雅黑" w:eastAsia="微软雅黑" w:hAnsi="微软雅黑" w:hint="eastAsia"/>
        </w:rPr>
        <w:t>在任何场合</w:t>
      </w:r>
      <w:r w:rsidR="009B3CCC" w:rsidRPr="00AA24DB">
        <w:rPr>
          <w:rFonts w:ascii="微软雅黑" w:eastAsia="微软雅黑" w:hAnsi="微软雅黑"/>
        </w:rPr>
        <w:t>或媒体上</w:t>
      </w:r>
      <w:r w:rsidR="008E3653" w:rsidRPr="00AA24DB">
        <w:rPr>
          <w:rFonts w:ascii="微软雅黑" w:eastAsia="微软雅黑" w:hAnsi="微软雅黑" w:hint="eastAsia"/>
        </w:rPr>
        <w:t>（</w:t>
      </w:r>
      <w:r w:rsidR="009967CE" w:rsidRPr="00AA24DB">
        <w:rPr>
          <w:rFonts w:ascii="微软雅黑" w:eastAsia="微软雅黑" w:hAnsi="微软雅黑" w:hint="eastAsia"/>
        </w:rPr>
        <w:t>包括</w:t>
      </w:r>
      <w:r w:rsidR="001635F3" w:rsidRPr="00AA24DB">
        <w:rPr>
          <w:rFonts w:ascii="微软雅黑" w:eastAsia="微软雅黑" w:hAnsi="微软雅黑" w:hint="eastAsia"/>
        </w:rPr>
        <w:t>但不限于</w:t>
      </w:r>
      <w:r w:rsidR="009967CE" w:rsidRPr="00AA24DB">
        <w:rPr>
          <w:rFonts w:ascii="微软雅黑" w:eastAsia="微软雅黑" w:hAnsi="微软雅黑" w:hint="eastAsia"/>
        </w:rPr>
        <w:t>招聘、公司宣传、</w:t>
      </w:r>
      <w:r w:rsidR="008E3653" w:rsidRPr="00AA24DB">
        <w:rPr>
          <w:rFonts w:ascii="微软雅黑" w:eastAsia="微软雅黑" w:hAnsi="微软雅黑" w:hint="eastAsia"/>
        </w:rPr>
        <w:t>网站页面、海报、业务手册、</w:t>
      </w:r>
      <w:r w:rsidR="009967CE" w:rsidRPr="00AA24DB">
        <w:rPr>
          <w:rFonts w:ascii="微软雅黑" w:eastAsia="微软雅黑" w:hAnsi="微软雅黑" w:hint="eastAsia"/>
        </w:rPr>
        <w:t>与客户沟通等时</w:t>
      </w:r>
      <w:r w:rsidR="008E3653" w:rsidRPr="00AA24DB">
        <w:rPr>
          <w:rFonts w:ascii="微软雅黑" w:eastAsia="微软雅黑" w:hAnsi="微软雅黑" w:hint="eastAsia"/>
        </w:rPr>
        <w:t>）</w:t>
      </w:r>
      <w:r w:rsidR="009967CE" w:rsidRPr="00AA24DB">
        <w:rPr>
          <w:rFonts w:ascii="微软雅黑" w:eastAsia="微软雅黑" w:hAnsi="微软雅黑" w:hint="eastAsia"/>
        </w:rPr>
        <w:t>，</w:t>
      </w:r>
      <w:r w:rsidR="001635F3" w:rsidRPr="00AA24DB">
        <w:rPr>
          <w:rFonts w:ascii="微软雅黑" w:eastAsia="微软雅黑" w:hAnsi="微软雅黑" w:hint="eastAsia"/>
        </w:rPr>
        <w:t>均</w:t>
      </w:r>
      <w:r w:rsidR="009967CE" w:rsidRPr="00AA24DB">
        <w:rPr>
          <w:rFonts w:ascii="微软雅黑" w:eastAsia="微软雅黑" w:hAnsi="微软雅黑" w:hint="eastAsia"/>
        </w:rPr>
        <w:t>不得</w:t>
      </w:r>
      <w:r w:rsidR="008E3653" w:rsidRPr="00AA24DB">
        <w:rPr>
          <w:rFonts w:ascii="微软雅黑" w:eastAsia="微软雅黑" w:hAnsi="微软雅黑" w:hint="eastAsia"/>
        </w:rPr>
        <w:t>以任何方式（包括书面或口述）</w:t>
      </w:r>
      <w:r w:rsidR="009967CE" w:rsidRPr="00AA24DB">
        <w:rPr>
          <w:rFonts w:ascii="微软雅黑" w:eastAsia="微软雅黑" w:hAnsi="微软雅黑" w:hint="eastAsia"/>
        </w:rPr>
        <w:t>使用</w:t>
      </w:r>
      <w:r w:rsidR="008E3653" w:rsidRPr="00AA24DB">
        <w:rPr>
          <w:rFonts w:ascii="微软雅黑" w:eastAsia="微软雅黑" w:hAnsi="微软雅黑" w:hint="eastAsia"/>
        </w:rPr>
        <w:t>非规范格式</w:t>
      </w:r>
      <w:r w:rsidR="00463171" w:rsidRPr="00AA24DB">
        <w:rPr>
          <w:rFonts w:ascii="微软雅黑" w:eastAsia="微软雅黑" w:hAnsi="微软雅黑" w:hint="eastAsia"/>
        </w:rPr>
        <w:t>进行</w:t>
      </w:r>
      <w:r w:rsidR="00463171" w:rsidRPr="00AA24DB">
        <w:rPr>
          <w:rFonts w:ascii="微软雅黑" w:eastAsia="微软雅黑" w:hAnsi="微软雅黑"/>
        </w:rPr>
        <w:t>宣传</w:t>
      </w:r>
      <w:r w:rsidR="0081718D" w:rsidRPr="00AA24DB">
        <w:rPr>
          <w:rFonts w:ascii="微软雅黑" w:eastAsia="微软雅黑" w:hAnsi="微软雅黑" w:hint="eastAsia"/>
        </w:rPr>
        <w:t>：</w:t>
      </w:r>
      <w:r w:rsidR="008E3653" w:rsidRPr="00AA24DB">
        <w:rPr>
          <w:rFonts w:ascii="微软雅黑" w:eastAsia="微软雅黑" w:hAnsi="微软雅黑" w:hint="eastAsia"/>
        </w:rPr>
        <w:t>包括但不限于</w:t>
      </w:r>
      <w:r w:rsidR="00463171" w:rsidRPr="00AA24DB">
        <w:rPr>
          <w:rFonts w:ascii="微软雅黑" w:eastAsia="微软雅黑" w:hAnsi="微软雅黑" w:hint="eastAsia"/>
        </w:rPr>
        <w:t>宣称</w:t>
      </w:r>
      <w:r w:rsidR="00463171" w:rsidRPr="00AA24DB">
        <w:rPr>
          <w:rFonts w:ascii="微软雅黑" w:eastAsia="微软雅黑" w:hAnsi="微软雅黑"/>
        </w:rPr>
        <w:t>自己是</w:t>
      </w:r>
      <w:r w:rsidR="009703DF" w:rsidRPr="00AA24DB">
        <w:rPr>
          <w:rFonts w:ascii="微软雅黑" w:eastAsia="微软雅黑" w:hAnsi="微软雅黑" w:hint="eastAsia"/>
        </w:rPr>
        <w:t>支付宝</w:t>
      </w:r>
      <w:r w:rsidR="0081718D" w:rsidRPr="00AA24DB">
        <w:rPr>
          <w:rFonts w:ascii="微软雅黑" w:eastAsia="微软雅黑" w:hAnsi="微软雅黑" w:hint="eastAsia"/>
        </w:rPr>
        <w:t>的代理人、</w:t>
      </w:r>
      <w:r w:rsidR="009703DF" w:rsidRPr="00AA24DB">
        <w:rPr>
          <w:rFonts w:ascii="微软雅黑" w:eastAsia="微软雅黑" w:hAnsi="微软雅黑" w:hint="eastAsia"/>
        </w:rPr>
        <w:t>支付宝</w:t>
      </w:r>
      <w:r w:rsidR="009B3CCC" w:rsidRPr="00AA24DB">
        <w:rPr>
          <w:rFonts w:ascii="微软雅黑" w:eastAsia="微软雅黑" w:hAnsi="微软雅黑"/>
        </w:rPr>
        <w:t>O</w:t>
      </w:r>
      <w:r w:rsidR="009703DF" w:rsidRPr="00AA24DB">
        <w:rPr>
          <w:rFonts w:ascii="微软雅黑" w:eastAsia="微软雅黑" w:hAnsi="微软雅黑"/>
        </w:rPr>
        <w:t>2</w:t>
      </w:r>
      <w:r w:rsidR="009B3CCC" w:rsidRPr="00AA24DB">
        <w:rPr>
          <w:rFonts w:ascii="微软雅黑" w:eastAsia="微软雅黑" w:hAnsi="微软雅黑"/>
        </w:rPr>
        <w:t>O</w:t>
      </w:r>
      <w:r w:rsidR="0081718D" w:rsidRPr="00AA24DB">
        <w:rPr>
          <w:rFonts w:ascii="微软雅黑" w:eastAsia="微软雅黑" w:hAnsi="微软雅黑" w:hint="eastAsia"/>
        </w:rPr>
        <w:t>产品的经销商或代理商或中介商</w:t>
      </w:r>
      <w:r w:rsidR="008E3653" w:rsidRPr="00AA24DB">
        <w:rPr>
          <w:rFonts w:ascii="微软雅黑" w:eastAsia="微软雅黑" w:hAnsi="微软雅黑" w:hint="eastAsia"/>
        </w:rPr>
        <w:t>、</w:t>
      </w:r>
      <w:r w:rsidR="009703DF" w:rsidRPr="00AA24DB">
        <w:rPr>
          <w:rFonts w:ascii="微软雅黑" w:eastAsia="微软雅黑" w:hAnsi="微软雅黑" w:hint="eastAsia"/>
        </w:rPr>
        <w:t>支付宝</w:t>
      </w:r>
      <w:r w:rsidR="0081718D" w:rsidRPr="00AA24DB">
        <w:rPr>
          <w:rFonts w:ascii="微软雅黑" w:eastAsia="微软雅黑" w:hAnsi="微软雅黑" w:hint="eastAsia"/>
        </w:rPr>
        <w:t>的雇员或合伙人</w:t>
      </w:r>
      <w:r w:rsidR="000E5312" w:rsidRPr="00AA24DB">
        <w:rPr>
          <w:rFonts w:ascii="微软雅黑" w:eastAsia="微软雅黑" w:hAnsi="微软雅黑" w:hint="eastAsia"/>
        </w:rPr>
        <w:t>、</w:t>
      </w:r>
      <w:r w:rsidR="009703DF" w:rsidRPr="00AA24DB">
        <w:rPr>
          <w:rFonts w:ascii="微软雅黑" w:eastAsia="微软雅黑" w:hAnsi="微软雅黑" w:hint="eastAsia"/>
        </w:rPr>
        <w:t>支付宝</w:t>
      </w:r>
      <w:r w:rsidR="000E5312" w:rsidRPr="00AA24DB">
        <w:rPr>
          <w:rFonts w:ascii="微软雅黑" w:eastAsia="微软雅黑" w:hAnsi="微软雅黑"/>
        </w:rPr>
        <w:t>xx地区销售服务中心</w:t>
      </w:r>
      <w:r w:rsidR="006F1261" w:rsidRPr="00AA24DB">
        <w:rPr>
          <w:rFonts w:ascii="微软雅黑" w:eastAsia="微软雅黑" w:hAnsi="微软雅黑" w:hint="eastAsia"/>
        </w:rPr>
        <w:t>、分公司、办事处</w:t>
      </w:r>
      <w:r w:rsidR="008F30DC" w:rsidRPr="00AA24DB">
        <w:rPr>
          <w:rFonts w:ascii="微软雅黑" w:eastAsia="微软雅黑" w:hAnsi="微软雅黑" w:hint="eastAsia"/>
        </w:rPr>
        <w:t>、渠道运营中心</w:t>
      </w:r>
      <w:r w:rsidR="0081718D" w:rsidRPr="00AA24DB">
        <w:rPr>
          <w:rFonts w:ascii="微软雅黑" w:eastAsia="微软雅黑" w:hAnsi="微软雅黑" w:hint="eastAsia"/>
        </w:rPr>
        <w:t>等</w:t>
      </w:r>
      <w:r w:rsidR="008E3653" w:rsidRPr="00AA24DB">
        <w:rPr>
          <w:rFonts w:ascii="微软雅黑" w:eastAsia="微软雅黑" w:hAnsi="微软雅黑" w:hint="eastAsia"/>
        </w:rPr>
        <w:t>。</w:t>
      </w:r>
    </w:p>
    <w:p w14:paraId="3BA74957" w14:textId="77777777" w:rsidR="00B85722" w:rsidRPr="00737A10" w:rsidRDefault="00737A10" w:rsidP="007E4D3E">
      <w:pPr>
        <w:pStyle w:val="a5"/>
        <w:ind w:firstLine="0"/>
      </w:pPr>
      <w:r>
        <w:rPr>
          <w:rFonts w:ascii="微软雅黑" w:eastAsia="微软雅黑" w:hAnsi="微软雅黑" w:hint="eastAsia"/>
        </w:rPr>
        <w:t>2.2</w:t>
      </w:r>
      <w:r w:rsidR="00494E99">
        <w:rPr>
          <w:rFonts w:ascii="微软雅黑" w:eastAsia="微软雅黑" w:hAnsi="微软雅黑"/>
        </w:rPr>
        <w:t>服务商</w:t>
      </w:r>
      <w:r w:rsidR="009B3CCC" w:rsidRPr="00AA24DB">
        <w:rPr>
          <w:rFonts w:ascii="微软雅黑" w:eastAsia="微软雅黑" w:hAnsi="微软雅黑"/>
        </w:rPr>
        <w:t>使用的</w:t>
      </w:r>
      <w:r w:rsidR="00660A21" w:rsidRPr="00AA24DB">
        <w:rPr>
          <w:rFonts w:ascii="微软雅黑" w:eastAsia="微软雅黑" w:hAnsi="微软雅黑" w:hint="eastAsia"/>
        </w:rPr>
        <w:t>公司</w:t>
      </w:r>
      <w:r w:rsidR="00E15CCD" w:rsidRPr="00AA24DB">
        <w:rPr>
          <w:rFonts w:ascii="微软雅黑" w:eastAsia="微软雅黑" w:hAnsi="微软雅黑" w:hint="eastAsia"/>
        </w:rPr>
        <w:t>名</w:t>
      </w:r>
      <w:r w:rsidR="009B3CCC" w:rsidRPr="00AA24DB">
        <w:rPr>
          <w:rFonts w:ascii="微软雅黑" w:eastAsia="微软雅黑" w:hAnsi="微软雅黑"/>
        </w:rPr>
        <w:t>称</w:t>
      </w:r>
      <w:r w:rsidR="00E15CCD" w:rsidRPr="00AA24DB">
        <w:rPr>
          <w:rFonts w:ascii="微软雅黑" w:eastAsia="微软雅黑" w:hAnsi="微软雅黑" w:hint="eastAsia"/>
        </w:rPr>
        <w:t>、网站域名</w:t>
      </w:r>
      <w:r w:rsidR="009B3CCC" w:rsidRPr="00AA24DB">
        <w:rPr>
          <w:rFonts w:ascii="微软雅黑" w:eastAsia="微软雅黑" w:hAnsi="微软雅黑"/>
        </w:rPr>
        <w:t>等均</w:t>
      </w:r>
      <w:r w:rsidR="00E15CCD" w:rsidRPr="00AA24DB">
        <w:rPr>
          <w:rFonts w:ascii="微软雅黑" w:eastAsia="微软雅黑" w:hAnsi="微软雅黑" w:hint="eastAsia"/>
        </w:rPr>
        <w:t>需向</w:t>
      </w:r>
      <w:r w:rsidR="009703DF" w:rsidRPr="00AA24DB">
        <w:rPr>
          <w:rFonts w:ascii="微软雅黑" w:eastAsia="微软雅黑" w:hAnsi="微软雅黑" w:hint="eastAsia"/>
        </w:rPr>
        <w:t>支付宝</w:t>
      </w:r>
      <w:r w:rsidR="00E15CCD" w:rsidRPr="00AA24DB">
        <w:rPr>
          <w:rFonts w:ascii="微软雅黑" w:eastAsia="微软雅黑" w:hAnsi="微软雅黑" w:hint="eastAsia"/>
        </w:rPr>
        <w:t>备案</w:t>
      </w:r>
      <w:r w:rsidR="003C7395" w:rsidRPr="00AA24DB">
        <w:rPr>
          <w:rFonts w:ascii="微软雅黑" w:eastAsia="微软雅黑" w:hAnsi="微软雅黑" w:hint="eastAsia"/>
        </w:rPr>
        <w:t>；</w:t>
      </w:r>
      <w:r w:rsidR="00494E99">
        <w:rPr>
          <w:rFonts w:ascii="微软雅黑" w:eastAsia="微软雅黑" w:hAnsi="微软雅黑" w:hint="eastAsia"/>
        </w:rPr>
        <w:t>服务商</w:t>
      </w:r>
      <w:r w:rsidR="00E15CCD" w:rsidRPr="00AA24DB">
        <w:rPr>
          <w:rFonts w:ascii="微软雅黑" w:eastAsia="微软雅黑" w:hAnsi="微软雅黑" w:hint="eastAsia"/>
        </w:rPr>
        <w:t>的</w:t>
      </w:r>
      <w:r w:rsidR="00660A21" w:rsidRPr="00AA24DB">
        <w:rPr>
          <w:rFonts w:ascii="微软雅黑" w:eastAsia="微软雅黑" w:hAnsi="微软雅黑" w:hint="eastAsia"/>
        </w:rPr>
        <w:t>公司</w:t>
      </w:r>
      <w:r w:rsidR="001635F3" w:rsidRPr="00AA24DB">
        <w:rPr>
          <w:rFonts w:ascii="微软雅黑" w:eastAsia="微软雅黑" w:hAnsi="微软雅黑" w:hint="eastAsia"/>
        </w:rPr>
        <w:t>名称</w:t>
      </w:r>
      <w:r w:rsidR="007A572F" w:rsidRPr="00AA24DB">
        <w:rPr>
          <w:rFonts w:ascii="微软雅黑" w:eastAsia="微软雅黑" w:hAnsi="微软雅黑" w:hint="eastAsia"/>
        </w:rPr>
        <w:t>、</w:t>
      </w:r>
      <w:r w:rsidR="00E15CCD" w:rsidRPr="00AA24DB">
        <w:rPr>
          <w:rFonts w:ascii="微软雅黑" w:eastAsia="微软雅黑" w:hAnsi="微软雅黑" w:hint="eastAsia"/>
        </w:rPr>
        <w:t>网站</w:t>
      </w:r>
      <w:r w:rsidR="001635F3" w:rsidRPr="00AA24DB">
        <w:rPr>
          <w:rFonts w:ascii="微软雅黑" w:eastAsia="微软雅黑" w:hAnsi="微软雅黑" w:hint="eastAsia"/>
        </w:rPr>
        <w:t>域名</w:t>
      </w:r>
      <w:r w:rsidR="007A572F" w:rsidRPr="008960B7">
        <w:rPr>
          <w:rFonts w:ascii="微软雅黑" w:eastAsia="微软雅黑" w:hAnsi="微软雅黑" w:hint="eastAsia"/>
        </w:rPr>
        <w:t>或任何网站的</w:t>
      </w:r>
      <w:r w:rsidR="007A572F" w:rsidRPr="008960B7">
        <w:rPr>
          <w:rFonts w:ascii="微软雅黑" w:eastAsia="微软雅黑" w:hAnsi="微软雅黑"/>
        </w:rPr>
        <w:t>内容</w:t>
      </w:r>
      <w:r w:rsidR="00E15CCD" w:rsidRPr="00AA24DB">
        <w:rPr>
          <w:rFonts w:ascii="微软雅黑" w:eastAsia="微软雅黑" w:hAnsi="微软雅黑" w:hint="eastAsia"/>
        </w:rPr>
        <w:t>不得使用带有</w:t>
      </w:r>
      <w:r w:rsidR="009703DF" w:rsidRPr="00AA24DB">
        <w:rPr>
          <w:rFonts w:ascii="微软雅黑" w:eastAsia="微软雅黑" w:hAnsi="微软雅黑" w:hint="eastAsia"/>
        </w:rPr>
        <w:t>支付宝</w:t>
      </w:r>
      <w:r w:rsidR="001635F3" w:rsidRPr="00AA24DB">
        <w:rPr>
          <w:rFonts w:ascii="微软雅黑" w:eastAsia="微软雅黑" w:hAnsi="微软雅黑" w:hint="eastAsia"/>
        </w:rPr>
        <w:t>及</w:t>
      </w:r>
      <w:r w:rsidR="00660A21" w:rsidRPr="00AA24DB">
        <w:rPr>
          <w:rFonts w:ascii="微软雅黑" w:eastAsia="微软雅黑" w:hAnsi="微软雅黑"/>
        </w:rPr>
        <w:t>其</w:t>
      </w:r>
      <w:r w:rsidR="001635F3" w:rsidRPr="00AA24DB">
        <w:rPr>
          <w:rFonts w:ascii="微软雅黑" w:eastAsia="微软雅黑" w:hAnsi="微软雅黑" w:hint="eastAsia"/>
        </w:rPr>
        <w:t>关联公司</w:t>
      </w:r>
      <w:r w:rsidR="00660A21" w:rsidRPr="00AA24DB">
        <w:rPr>
          <w:rFonts w:ascii="微软雅黑" w:eastAsia="微软雅黑" w:hAnsi="微软雅黑" w:hint="eastAsia"/>
        </w:rPr>
        <w:t>的</w:t>
      </w:r>
      <w:r w:rsidR="003C7395" w:rsidRPr="00AA24DB">
        <w:rPr>
          <w:rFonts w:ascii="微软雅黑" w:eastAsia="微软雅黑" w:hAnsi="微软雅黑" w:hint="eastAsia"/>
        </w:rPr>
        <w:t>字号、商标、域名</w:t>
      </w:r>
      <w:r w:rsidR="007A572F" w:rsidRPr="00AA24DB">
        <w:rPr>
          <w:rFonts w:ascii="微软雅黑" w:eastAsia="微软雅黑" w:hAnsi="微软雅黑" w:hint="eastAsia"/>
        </w:rPr>
        <w:t>、</w:t>
      </w:r>
      <w:r w:rsidR="007A572F" w:rsidRPr="008960B7">
        <w:rPr>
          <w:rFonts w:ascii="微软雅黑" w:eastAsia="微软雅黑" w:hAnsi="微软雅黑" w:hint="eastAsia"/>
        </w:rPr>
        <w:t>图案、形象</w:t>
      </w:r>
      <w:r w:rsidR="003C7395" w:rsidRPr="00AA24DB">
        <w:rPr>
          <w:rFonts w:ascii="微软雅黑" w:eastAsia="微软雅黑" w:hAnsi="微软雅黑" w:hint="eastAsia"/>
        </w:rPr>
        <w:t>等内容</w:t>
      </w:r>
      <w:r w:rsidR="005E5389" w:rsidRPr="00AA24DB">
        <w:rPr>
          <w:rFonts w:ascii="微软雅黑" w:eastAsia="微软雅黑" w:hAnsi="微软雅黑" w:hint="eastAsia"/>
        </w:rPr>
        <w:t>（</w:t>
      </w:r>
      <w:r w:rsidR="003C7395" w:rsidRPr="00AA24DB">
        <w:rPr>
          <w:rFonts w:ascii="微软雅黑" w:eastAsia="微软雅黑" w:hAnsi="微软雅黑" w:hint="eastAsia"/>
        </w:rPr>
        <w:t>包括但不限于</w:t>
      </w:r>
      <w:r w:rsidR="007A572F" w:rsidRPr="008960B7">
        <w:rPr>
          <w:rFonts w:ascii="微软雅黑" w:eastAsia="微软雅黑" w:hAnsi="微软雅黑" w:cs="Arial" w:hint="eastAsia"/>
        </w:rPr>
        <w:t>“阿里巴巴”、“淘宝”、“阿里”、</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“全球速卖通”、“淘”、“天猫”</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、“一淘”</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、“聚划算”、</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“阿里妈妈”、</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“阿里云”、</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“云OS”、“万网”、</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lastRenderedPageBreak/>
        <w:t>“口碑”</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、“虾米”</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、“蚂蚁金服</w:t>
      </w:r>
      <w:r w:rsidR="007A572F" w:rsidRPr="008960B7">
        <w:rPr>
          <w:rFonts w:ascii="微软雅黑" w:eastAsia="微软雅黑" w:hAnsi="微软雅黑" w:cs="Arial"/>
          <w:lang w:eastAsia="zh-TW"/>
        </w:rPr>
        <w:t>”</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蚂蚁</w:t>
      </w:r>
      <w:r w:rsidR="007A572F" w:rsidRPr="008960B7">
        <w:rPr>
          <w:rFonts w:ascii="微软雅黑" w:eastAsia="微软雅黑" w:hAnsi="微软雅黑" w:cs="Arial"/>
          <w:lang w:eastAsia="zh-TW"/>
        </w:rPr>
        <w:t>”</w:t>
      </w:r>
      <w:r w:rsidR="007A572F" w:rsidRPr="008960B7">
        <w:rPr>
          <w:rFonts w:ascii="微软雅黑" w:eastAsia="微软雅黑" w:hAnsi="微软雅黑" w:cs="Arial"/>
        </w:rPr>
        <w:t xml:space="preserve"> 、“支付宝” 、“小微金服” 、“1688” 、“来往”、“</w:t>
      </w:r>
      <w:r w:rsidR="007A572F" w:rsidRPr="008960B7">
        <w:rPr>
          <w:rFonts w:ascii="微软雅黑" w:eastAsia="微软雅黑" w:hAnsi="微软雅黑" w:cs="Arial" w:hint="eastAsia"/>
        </w:rPr>
        <w:t>一达通</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、“友盟</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、“酷盘</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天天动听</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w:t>
      </w:r>
      <w:r w:rsidR="007A572F" w:rsidRPr="008960B7">
        <w:rPr>
          <w:rFonts w:ascii="微软雅黑" w:eastAsia="微软雅黑" w:hAnsi="微软雅黑" w:cs="Arial" w:hint="eastAsia"/>
        </w:rPr>
        <w:t>优视</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w:t>
      </w:r>
      <w:r w:rsidR="007A572F" w:rsidRPr="008960B7">
        <w:rPr>
          <w:rFonts w:ascii="微软雅黑" w:eastAsia="微软雅黑" w:hAnsi="微软雅黑" w:cs="Arial" w:hint="eastAsia"/>
        </w:rPr>
        <w:t>高德</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w:t>
      </w:r>
      <w:r w:rsidR="007A572F" w:rsidRPr="008960B7">
        <w:rPr>
          <w:rFonts w:ascii="微软雅黑" w:eastAsia="微软雅黑" w:hAnsi="微软雅黑" w:cs="Arial" w:hint="eastAsia"/>
        </w:rPr>
        <w:t>去啊</w:t>
      </w:r>
      <w:r w:rsidR="007A572F" w:rsidRPr="008960B7">
        <w:rPr>
          <w:rFonts w:ascii="微软雅黑" w:eastAsia="微软雅黑" w:hAnsi="微软雅黑" w:cs="Arial"/>
        </w:rPr>
        <w:t>”</w:t>
      </w:r>
      <w:r w:rsidR="007A572F" w:rsidRPr="008960B7">
        <w:rPr>
          <w:rFonts w:ascii="微软雅黑" w:eastAsia="微软雅黑" w:hAnsi="微软雅黑" w:cs="Arial" w:hint="eastAsia"/>
        </w:rPr>
        <w:t>、</w:t>
      </w:r>
      <w:r w:rsidR="007A572F" w:rsidRPr="008960B7">
        <w:rPr>
          <w:rFonts w:ascii="微软雅黑" w:eastAsia="微软雅黑" w:hAnsi="微软雅黑" w:cs="Arial"/>
        </w:rPr>
        <w:t>“</w:t>
      </w:r>
      <w:r w:rsidR="007A572F" w:rsidRPr="008960B7">
        <w:rPr>
          <w:rFonts w:ascii="微软雅黑" w:eastAsia="微软雅黑" w:hAnsi="微软雅黑" w:cs="Arial" w:hint="eastAsia"/>
        </w:rPr>
        <w:t>钉钉</w:t>
      </w:r>
      <w:r w:rsidR="007A572F" w:rsidRPr="008960B7">
        <w:rPr>
          <w:rFonts w:ascii="微软雅黑" w:eastAsia="微软雅黑" w:hAnsi="微软雅黑" w:cs="Arial"/>
        </w:rPr>
        <w:t>”</w:t>
      </w:r>
      <w:r w:rsidR="007A572F" w:rsidRPr="008960B7">
        <w:rPr>
          <w:rFonts w:ascii="微软雅黑" w:eastAsia="微软雅黑" w:hAnsi="微软雅黑" w:cs="Arial" w:hint="eastAsia"/>
        </w:rPr>
        <w:t>、</w:t>
      </w:r>
      <w:r w:rsidR="007A572F" w:rsidRPr="008960B7">
        <w:rPr>
          <w:rFonts w:ascii="微软雅黑" w:eastAsia="微软雅黑" w:hAnsi="微软雅黑" w:cs="Arial"/>
        </w:rPr>
        <w:t>“</w:t>
      </w:r>
      <w:r w:rsidR="007A572F" w:rsidRPr="008960B7">
        <w:rPr>
          <w:rFonts w:ascii="微软雅黑" w:eastAsia="微软雅黑" w:hAnsi="微软雅黑" w:cs="Arial" w:hint="eastAsia"/>
        </w:rPr>
        <w:t>余额宝</w:t>
      </w:r>
      <w:r w:rsidR="007A572F" w:rsidRPr="008960B7">
        <w:rPr>
          <w:rFonts w:ascii="微软雅黑" w:eastAsia="微软雅黑" w:hAnsi="微软雅黑" w:cs="Arial"/>
        </w:rPr>
        <w:t>”</w:t>
      </w:r>
      <w:r w:rsidR="007A572F" w:rsidRPr="008960B7">
        <w:rPr>
          <w:rFonts w:ascii="微软雅黑" w:eastAsia="微软雅黑" w:hAnsi="微软雅黑" w:cs="Arial" w:hint="eastAsia"/>
        </w:rPr>
        <w:t>、 “Alibaba”、“</w:t>
      </w:r>
      <w:r w:rsidR="007A572F" w:rsidRPr="008960B7">
        <w:rPr>
          <w:rFonts w:ascii="微软雅黑" w:eastAsia="微软雅黑" w:hAnsi="微软雅黑" w:cs="Arial"/>
        </w:rPr>
        <w:t xml:space="preserve">Taobao” </w:t>
      </w:r>
      <w:r w:rsidR="007A572F" w:rsidRPr="008960B7">
        <w:rPr>
          <w:rFonts w:ascii="微软雅黑" w:eastAsia="微软雅黑" w:hAnsi="微软雅黑" w:cs="Arial" w:hint="eastAsia"/>
        </w:rPr>
        <w:t>、“Ali”</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AliExpress”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 “Tao”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 “Tmall”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eTao”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Juhuasuan”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Alimama”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Aliyun”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YunOS” </w:t>
      </w:r>
      <w:r w:rsidR="007A572F" w:rsidRPr="008960B7">
        <w:rPr>
          <w:rFonts w:ascii="微软雅黑" w:eastAsia="微软雅黑" w:hAnsi="微软雅黑" w:cs="Arial" w:hint="eastAsia"/>
        </w:rPr>
        <w:t>、“</w:t>
      </w:r>
      <w:r w:rsidR="007A572F" w:rsidRPr="008960B7">
        <w:rPr>
          <w:rFonts w:ascii="微软雅黑" w:eastAsia="微软雅黑" w:hAnsi="微软雅黑" w:cs="Arial"/>
        </w:rPr>
        <w:t>HiChina</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Koubei”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Xiami” </w:t>
      </w:r>
      <w:r w:rsidR="007A572F" w:rsidRPr="008960B7">
        <w:rPr>
          <w:rFonts w:ascii="微软雅黑" w:eastAsia="微软雅黑" w:hAnsi="微软雅黑" w:cs="Arial" w:hint="eastAsia"/>
        </w:rPr>
        <w:t>、“A</w:t>
      </w:r>
      <w:r w:rsidR="007A572F" w:rsidRPr="008960B7">
        <w:rPr>
          <w:rFonts w:ascii="微软雅黑" w:eastAsia="微软雅黑" w:hAnsi="微软雅黑" w:cs="Arial"/>
          <w:lang w:eastAsia="zh-TW"/>
        </w:rPr>
        <w:t>nt Financial</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、“A</w:t>
      </w:r>
      <w:r w:rsidR="007A572F" w:rsidRPr="008960B7">
        <w:rPr>
          <w:rFonts w:ascii="微软雅黑" w:eastAsia="微软雅黑" w:hAnsi="微软雅黑" w:cs="Arial"/>
          <w:lang w:eastAsia="zh-TW"/>
        </w:rPr>
        <w:t>nt</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  “Alipay</w:t>
      </w:r>
      <w:r w:rsidR="007A572F" w:rsidRPr="008960B7">
        <w:rPr>
          <w:rFonts w:ascii="微软雅黑" w:eastAsia="微软雅黑" w:hAnsi="微软雅黑" w:cs="Arial" w:hint="eastAsia"/>
        </w:rPr>
        <w:t xml:space="preserve">” 、“Xiao Wei </w:t>
      </w:r>
      <w:r w:rsidR="007A572F" w:rsidRPr="008960B7">
        <w:rPr>
          <w:rFonts w:ascii="微软雅黑" w:eastAsia="微软雅黑" w:hAnsi="微软雅黑" w:cs="Arial"/>
        </w:rPr>
        <w:t>Jin</w:t>
      </w:r>
      <w:r w:rsidR="007A572F" w:rsidRPr="008960B7">
        <w:rPr>
          <w:rFonts w:ascii="微软雅黑" w:eastAsia="微软雅黑" w:hAnsi="微软雅黑" w:cs="Arial" w:hint="eastAsia"/>
        </w:rPr>
        <w:t xml:space="preserve"> Fu” 、“</w:t>
      </w:r>
      <w:r w:rsidR="007A572F" w:rsidRPr="008960B7">
        <w:rPr>
          <w:rFonts w:ascii="微软雅黑" w:eastAsia="微软雅黑" w:hAnsi="微软雅黑" w:cs="Arial"/>
        </w:rPr>
        <w:t xml:space="preserve">Laiwang” </w:t>
      </w:r>
      <w:r w:rsidR="007A572F" w:rsidRPr="008960B7">
        <w:rPr>
          <w:rFonts w:ascii="微软雅黑" w:eastAsia="微软雅黑" w:hAnsi="微软雅黑" w:cs="Arial" w:hint="eastAsia"/>
        </w:rPr>
        <w:t>、“</w:t>
      </w:r>
      <w:r w:rsidR="007A572F" w:rsidRPr="008960B7">
        <w:rPr>
          <w:rFonts w:ascii="微软雅黑" w:eastAsia="微软雅黑" w:hAnsi="微软雅黑" w:cs="Arial"/>
          <w:lang w:eastAsia="zh-TW"/>
        </w:rPr>
        <w:t>OneTouch</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lang w:eastAsia="zh-TW"/>
        </w:rPr>
        <w:t>Umeng</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lang w:eastAsia="zh-TW"/>
        </w:rPr>
        <w:t>Kanbox</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lang w:eastAsia="zh-TW"/>
        </w:rPr>
        <w:t>Kupan</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lang w:eastAsia="zh-TW"/>
        </w:rPr>
        <w:t>TTPOD</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w:t>
      </w:r>
      <w:r w:rsidR="007A572F" w:rsidRPr="008960B7">
        <w:rPr>
          <w:rFonts w:ascii="微软雅黑" w:eastAsia="微软雅黑" w:hAnsi="微软雅黑" w:cs="Arial"/>
          <w:lang w:eastAsia="zh-TW"/>
        </w:rPr>
        <w:t>UCWeb</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w:t>
      </w:r>
      <w:r w:rsidR="007A572F" w:rsidRPr="008960B7">
        <w:rPr>
          <w:rFonts w:ascii="微软雅黑" w:eastAsia="微软雅黑" w:hAnsi="微软雅黑" w:cs="Arial"/>
          <w:lang w:eastAsia="zh-TW"/>
        </w:rPr>
        <w:t>UC</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w:t>
      </w:r>
      <w:r w:rsidR="007A572F" w:rsidRPr="008960B7">
        <w:rPr>
          <w:rFonts w:ascii="微软雅黑" w:eastAsia="微软雅黑" w:hAnsi="微软雅黑" w:cs="Arial"/>
          <w:lang w:eastAsia="zh-TW"/>
        </w:rPr>
        <w:t>AutoNavi</w:t>
      </w:r>
      <w:r w:rsidR="007A572F" w:rsidRPr="008960B7">
        <w:rPr>
          <w:rFonts w:ascii="微软雅黑" w:eastAsia="微软雅黑" w:hAnsi="微软雅黑" w:cs="Arial"/>
        </w:rPr>
        <w:t xml:space="preserve">” </w:t>
      </w:r>
      <w:r w:rsidR="007A572F" w:rsidRPr="008960B7">
        <w:rPr>
          <w:rFonts w:ascii="微软雅黑" w:eastAsia="微软雅黑" w:hAnsi="微软雅黑" w:cs="Arial" w:hint="eastAsia"/>
        </w:rPr>
        <w:t>、</w:t>
      </w:r>
      <w:r w:rsidR="007A572F" w:rsidRPr="008960B7">
        <w:rPr>
          <w:rFonts w:ascii="微软雅黑" w:eastAsia="微软雅黑" w:hAnsi="微软雅黑" w:cs="Arial"/>
        </w:rPr>
        <w:t>“</w:t>
      </w:r>
      <w:r w:rsidR="007A572F" w:rsidRPr="008960B7">
        <w:rPr>
          <w:rFonts w:ascii="微软雅黑" w:eastAsia="微软雅黑" w:hAnsi="微软雅黑" w:cs="Arial"/>
          <w:lang w:eastAsia="zh-TW"/>
        </w:rPr>
        <w:t>Alitrip</w:t>
      </w:r>
      <w:r w:rsidR="007A572F" w:rsidRPr="008960B7">
        <w:rPr>
          <w:rFonts w:ascii="微软雅黑" w:eastAsia="微软雅黑" w:hAnsi="微软雅黑" w:cs="Arial"/>
        </w:rPr>
        <w:t>” 、“</w:t>
      </w:r>
      <w:r w:rsidR="007A572F" w:rsidRPr="008960B7">
        <w:rPr>
          <w:rFonts w:ascii="微软雅黑" w:eastAsia="微软雅黑" w:hAnsi="微软雅黑" w:cs="Arial"/>
          <w:lang w:eastAsia="zh-TW"/>
        </w:rPr>
        <w:t>DingTalk</w:t>
      </w:r>
      <w:r w:rsidR="007A572F" w:rsidRPr="008960B7">
        <w:rPr>
          <w:rFonts w:ascii="微软雅黑" w:eastAsia="微软雅黑" w:hAnsi="微软雅黑" w:cs="Arial"/>
        </w:rPr>
        <w:t>” 、 “</w:t>
      </w:r>
      <w:r w:rsidR="007A572F" w:rsidRPr="008960B7">
        <w:rPr>
          <w:rFonts w:ascii="微软雅黑" w:eastAsia="微软雅黑" w:hAnsi="微软雅黑" w:cs="Arial"/>
          <w:lang w:eastAsia="zh-TW"/>
        </w:rPr>
        <w:t>Yu’e Bao</w:t>
      </w:r>
      <w:r w:rsidR="007A572F" w:rsidRPr="008960B7">
        <w:rPr>
          <w:rFonts w:ascii="微软雅黑" w:eastAsia="微软雅黑" w:hAnsi="微软雅黑" w:cs="Arial"/>
        </w:rPr>
        <w:t>”</w:t>
      </w:r>
      <w:r w:rsidR="007A572F" w:rsidRPr="008960B7">
        <w:rPr>
          <w:rFonts w:ascii="微软雅黑" w:eastAsia="微软雅黑" w:hAnsi="微软雅黑" w:cs="Arial" w:hint="eastAsia"/>
        </w:rPr>
        <w:t>、</w:t>
      </w:r>
      <w:r w:rsidR="007A572F" w:rsidRPr="008960B7">
        <w:rPr>
          <w:rFonts w:ascii="微软雅黑" w:eastAsia="微软雅黑" w:hAnsi="微软雅黑" w:cs="Arial"/>
        </w:rPr>
        <w:t xml:space="preserve"> “</w:t>
      </w:r>
      <w:r w:rsidR="007A572F" w:rsidRPr="008960B7">
        <w:rPr>
          <w:rFonts w:ascii="微软雅黑" w:eastAsia="微软雅黑" w:hAnsi="微软雅黑" w:cs="Arial"/>
          <w:lang w:eastAsia="zh-TW"/>
        </w:rPr>
        <w:t>11 Main</w:t>
      </w:r>
      <w:r w:rsidR="007A572F" w:rsidRPr="008960B7">
        <w:rPr>
          <w:rFonts w:ascii="微软雅黑" w:eastAsia="微软雅黑" w:hAnsi="微软雅黑" w:cs="Arial"/>
        </w:rPr>
        <w:t>”</w:t>
      </w:r>
      <w:r w:rsidR="007A572F" w:rsidRPr="008960B7">
        <w:rPr>
          <w:rFonts w:ascii="微软雅黑" w:eastAsia="微软雅黑" w:hAnsi="微软雅黑" w:cs="Arial" w:hint="eastAsia"/>
        </w:rPr>
        <w:t>、</w:t>
      </w:r>
      <w:r w:rsidR="007A572F" w:rsidRPr="008960B7">
        <w:rPr>
          <w:rFonts w:ascii="微软雅黑" w:eastAsia="微软雅黑" w:hAnsi="微软雅黑" w:cs="Arial"/>
        </w:rPr>
        <w:t>上述品牌的附属标志及图案(包括但不限于</w:t>
      </w:r>
      <w:r w:rsidR="007A572F" w:rsidRPr="008960B7">
        <w:rPr>
          <w:rFonts w:ascii="微软雅黑" w:eastAsia="微软雅黑" w:hAnsi="微软雅黑" w:cs="Arial" w:hint="eastAsia"/>
        </w:rPr>
        <w:t>阿里巴巴集团的笑脸图案</w:t>
      </w:r>
      <w:r w:rsidR="007A572F" w:rsidRPr="008960B7">
        <w:rPr>
          <w:rFonts w:ascii="微软雅黑" w:eastAsia="微软雅黑" w:hAnsi="微软雅黑" w:cs="Arial"/>
        </w:rPr>
        <w:t>、阿里巴巴</w:t>
      </w:r>
      <w:r w:rsidR="007A572F" w:rsidRPr="008960B7">
        <w:rPr>
          <w:rFonts w:ascii="微软雅黑" w:eastAsia="微软雅黑" w:hAnsi="微软雅黑" w:cs="Arial" w:hint="eastAsia"/>
        </w:rPr>
        <w:t>网络</w:t>
      </w:r>
      <w:r w:rsidR="007A572F" w:rsidRPr="008960B7">
        <w:rPr>
          <w:rFonts w:ascii="微软雅黑" w:eastAsia="微软雅黑" w:hAnsi="微软雅黑" w:cs="Arial"/>
        </w:rPr>
        <w:t>的牛图案、淘宝网的蚂蚁图案、淘公仔图案、天猫猫图案、聚划算的聚小萌图案、</w:t>
      </w:r>
      <w:r w:rsidR="007A572F" w:rsidRPr="008960B7">
        <w:rPr>
          <w:rFonts w:ascii="微软雅黑" w:eastAsia="微软雅黑" w:hAnsi="微软雅黑" w:cs="Arial" w:hint="eastAsia"/>
        </w:rPr>
        <w:t>蚂蚁金服的蚂蚁图案</w:t>
      </w:r>
      <w:r w:rsidR="007A572F" w:rsidRPr="008960B7">
        <w:rPr>
          <w:rFonts w:ascii="微软雅黑" w:eastAsia="微软雅黑" w:hAnsi="微软雅黑" w:cs="Arial"/>
        </w:rPr>
        <w:t>、支付宝的</w:t>
      </w:r>
      <w:r>
        <w:rPr>
          <w:rFonts w:ascii="微软雅黑" w:eastAsia="微软雅黑" w:hAnsi="微软雅黑" w:cs="Arial" w:hint="eastAsia"/>
        </w:rPr>
        <w:t>支字</w:t>
      </w:r>
      <w:r w:rsidR="007A572F" w:rsidRPr="008960B7">
        <w:rPr>
          <w:rFonts w:ascii="微软雅黑" w:eastAsia="微软雅黑" w:hAnsi="微软雅黑" w:cs="Arial"/>
        </w:rPr>
        <w:t>图案及支小宝图案等)。</w:t>
      </w:r>
    </w:p>
    <w:p w14:paraId="1871FABA" w14:textId="472D7207" w:rsidR="00FA3E39" w:rsidRPr="00073194" w:rsidRDefault="00737A10" w:rsidP="00DA1620">
      <w:r>
        <w:rPr>
          <w:rFonts w:ascii="微软雅黑" w:eastAsia="微软雅黑" w:hAnsi="微软雅黑" w:hint="eastAsia"/>
        </w:rPr>
        <w:t>2.3服务商使用支付宝标识均应当按照支付宝提供的标准制作，不得对支付宝标识进行任何修改</w:t>
      </w:r>
      <w:r w:rsidR="00073194">
        <w:rPr>
          <w:rFonts w:ascii="微软雅黑" w:eastAsia="微软雅黑" w:hAnsi="微软雅黑" w:hint="eastAsia"/>
        </w:rPr>
        <w:t>，不得超出和支付宝合作范围的使用支付宝标识。</w:t>
      </w:r>
    </w:p>
    <w:p w14:paraId="67AC7E38" w14:textId="42DD01B2" w:rsidR="00A619F7" w:rsidRDefault="00737A10" w:rsidP="007E4D3E">
      <w:pPr>
        <w:rPr>
          <w:rFonts w:ascii="微软雅黑" w:eastAsia="微软雅黑" w:hAnsi="微软雅黑"/>
        </w:rPr>
      </w:pPr>
      <w:r>
        <w:rPr>
          <w:rFonts w:ascii="微软雅黑" w:eastAsia="微软雅黑" w:hAnsi="微软雅黑" w:hint="eastAsia"/>
        </w:rPr>
        <w:t>2.4</w:t>
      </w:r>
      <w:r w:rsidR="0074239C" w:rsidRPr="00B85722">
        <w:rPr>
          <w:rFonts w:ascii="微软雅黑" w:eastAsia="微软雅黑" w:hAnsi="微软雅黑" w:hint="eastAsia"/>
        </w:rPr>
        <w:t>任何</w:t>
      </w:r>
      <w:r w:rsidR="00494E99">
        <w:rPr>
          <w:rFonts w:ascii="微软雅黑" w:eastAsia="微软雅黑" w:hAnsi="微软雅黑" w:hint="eastAsia"/>
        </w:rPr>
        <w:t>服务商</w:t>
      </w:r>
      <w:r w:rsidR="0074239C" w:rsidRPr="00B85722">
        <w:rPr>
          <w:rFonts w:ascii="微软雅黑" w:eastAsia="微软雅黑" w:hAnsi="微软雅黑" w:hint="eastAsia"/>
        </w:rPr>
        <w:t>举办</w:t>
      </w:r>
      <w:r w:rsidR="009B3CCC" w:rsidRPr="00B85722">
        <w:rPr>
          <w:rFonts w:ascii="微软雅黑" w:eastAsia="微软雅黑" w:hAnsi="微软雅黑"/>
        </w:rPr>
        <w:t>的活动，包括</w:t>
      </w:r>
      <w:r w:rsidR="0074239C" w:rsidRPr="00B85722">
        <w:rPr>
          <w:rFonts w:ascii="微软雅黑" w:eastAsia="微软雅黑" w:hAnsi="微软雅黑" w:hint="eastAsia"/>
        </w:rPr>
        <w:t>以招商、销售等为目的的会议，都不得</w:t>
      </w:r>
      <w:r w:rsidR="005437E2" w:rsidRPr="00B85722">
        <w:rPr>
          <w:rFonts w:ascii="微软雅黑" w:eastAsia="微软雅黑" w:hAnsi="微软雅黑" w:hint="eastAsia"/>
        </w:rPr>
        <w:t>以支付宝名义进行</w:t>
      </w:r>
      <w:r w:rsidR="009B3CCC" w:rsidRPr="00B85722">
        <w:rPr>
          <w:rFonts w:ascii="微软雅黑" w:eastAsia="微软雅黑" w:hAnsi="微软雅黑" w:hint="eastAsia"/>
        </w:rPr>
        <w:t>，</w:t>
      </w:r>
      <w:r w:rsidR="009B3CCC" w:rsidRPr="00B85722">
        <w:rPr>
          <w:rFonts w:ascii="微软雅黑" w:eastAsia="微软雅黑" w:hAnsi="微软雅黑"/>
        </w:rPr>
        <w:t>亦</w:t>
      </w:r>
      <w:r w:rsidR="009B3CCC" w:rsidRPr="00B85722">
        <w:rPr>
          <w:rFonts w:ascii="微软雅黑" w:eastAsia="微软雅黑" w:hAnsi="微软雅黑" w:hint="eastAsia"/>
        </w:rPr>
        <w:t>不得以支付宝主办或承办、协办等名义邀请客户</w:t>
      </w:r>
      <w:r w:rsidR="00E32ADC">
        <w:rPr>
          <w:rFonts w:ascii="微软雅黑" w:eastAsia="微软雅黑" w:hAnsi="微软雅黑" w:hint="eastAsia"/>
        </w:rPr>
        <w:t>，亦不得使用支付宝标识</w:t>
      </w:r>
      <w:r w:rsidR="005437E2" w:rsidRPr="00B85722">
        <w:rPr>
          <w:rFonts w:ascii="微软雅黑" w:eastAsia="微软雅黑" w:hAnsi="微软雅黑" w:hint="eastAsia"/>
        </w:rPr>
        <w:t>。</w:t>
      </w:r>
    </w:p>
    <w:p w14:paraId="5F732393" w14:textId="77777777" w:rsidR="00BE5D37" w:rsidRPr="007E4D3E" w:rsidRDefault="00A619F7" w:rsidP="007E4D3E">
      <w:pPr>
        <w:pStyle w:val="a5"/>
        <w:numPr>
          <w:ilvl w:val="0"/>
          <w:numId w:val="17"/>
        </w:numPr>
        <w:rPr>
          <w:rFonts w:ascii="微软雅黑" w:eastAsia="微软雅黑" w:hAnsi="微软雅黑"/>
          <w:b/>
        </w:rPr>
      </w:pPr>
      <w:r w:rsidRPr="007E4D3E">
        <w:rPr>
          <w:rFonts w:ascii="微软雅黑" w:eastAsia="微软雅黑" w:hAnsi="微软雅黑" w:hint="eastAsia"/>
          <w:b/>
        </w:rPr>
        <w:t>其他</w:t>
      </w:r>
    </w:p>
    <w:p w14:paraId="5F28BA8F" w14:textId="77777777" w:rsidR="00B85722" w:rsidRPr="007E4D3E" w:rsidRDefault="00A619F7" w:rsidP="007E4D3E">
      <w:pPr>
        <w:rPr>
          <w:rFonts w:ascii="微软雅黑" w:eastAsia="微软雅黑" w:hAnsi="微软雅黑"/>
        </w:rPr>
      </w:pPr>
      <w:r>
        <w:rPr>
          <w:rFonts w:ascii="微软雅黑" w:eastAsia="微软雅黑" w:hAnsi="微软雅黑" w:hint="eastAsia"/>
        </w:rPr>
        <w:t>3.1</w:t>
      </w:r>
      <w:r w:rsidR="0007730A" w:rsidRPr="007E4D3E">
        <w:rPr>
          <w:rFonts w:ascii="微软雅黑" w:eastAsia="微软雅黑" w:hAnsi="微软雅黑" w:hint="eastAsia"/>
        </w:rPr>
        <w:t>除非事先取得</w:t>
      </w:r>
      <w:r w:rsidR="009B3CCC" w:rsidRPr="007E4D3E">
        <w:rPr>
          <w:rFonts w:ascii="微软雅黑" w:eastAsia="微软雅黑" w:hAnsi="微软雅黑" w:hint="eastAsia"/>
        </w:rPr>
        <w:t>支付宝</w:t>
      </w:r>
      <w:r w:rsidR="00660A21" w:rsidRPr="007E4D3E">
        <w:rPr>
          <w:rFonts w:ascii="微软雅黑" w:eastAsia="微软雅黑" w:hAnsi="微软雅黑"/>
        </w:rPr>
        <w:t>及/或阿里巴巴集团控股有限公司</w:t>
      </w:r>
      <w:r w:rsidR="009B3CCC" w:rsidRPr="007E4D3E">
        <w:rPr>
          <w:rFonts w:ascii="微软雅黑" w:eastAsia="微软雅黑" w:hAnsi="微软雅黑"/>
        </w:rPr>
        <w:t>的</w:t>
      </w:r>
      <w:r w:rsidR="0007730A" w:rsidRPr="007E4D3E">
        <w:rPr>
          <w:rFonts w:ascii="微软雅黑" w:eastAsia="微软雅黑" w:hAnsi="微软雅黑" w:hint="eastAsia"/>
        </w:rPr>
        <w:t>书面同意</w:t>
      </w:r>
      <w:r w:rsidR="0007730A" w:rsidRPr="007E4D3E">
        <w:rPr>
          <w:rFonts w:ascii="微软雅黑" w:eastAsia="微软雅黑" w:hAnsi="微软雅黑"/>
        </w:rPr>
        <w:t>，</w:t>
      </w:r>
      <w:r w:rsidR="00494E99" w:rsidRPr="007E4D3E">
        <w:rPr>
          <w:rFonts w:ascii="微软雅黑" w:eastAsia="微软雅黑" w:hAnsi="微软雅黑" w:hint="eastAsia"/>
        </w:rPr>
        <w:t>服务商</w:t>
      </w:r>
      <w:r w:rsidR="0007730A" w:rsidRPr="007E4D3E">
        <w:rPr>
          <w:rFonts w:ascii="微软雅黑" w:eastAsia="微软雅黑" w:hAnsi="微软雅黑"/>
        </w:rPr>
        <w:t>没有使用</w:t>
      </w:r>
      <w:r w:rsidR="00660A21" w:rsidRPr="007E4D3E">
        <w:rPr>
          <w:rFonts w:ascii="微软雅黑" w:eastAsia="微软雅黑" w:hAnsi="微软雅黑" w:hint="eastAsia"/>
        </w:rPr>
        <w:t>支付宝标识</w:t>
      </w:r>
      <w:r w:rsidR="00660A21" w:rsidRPr="007E4D3E">
        <w:rPr>
          <w:rFonts w:ascii="微软雅黑" w:eastAsia="微软雅黑" w:hAnsi="微软雅黑"/>
        </w:rPr>
        <w:t>或</w:t>
      </w:r>
      <w:r w:rsidR="0007730A" w:rsidRPr="007E4D3E">
        <w:rPr>
          <w:rFonts w:ascii="微软雅黑" w:eastAsia="微软雅黑" w:hAnsi="微软雅黑"/>
        </w:rPr>
        <w:t>阿里巴巴集团旗下任何品牌或</w:t>
      </w:r>
      <w:r w:rsidR="009B3CCC" w:rsidRPr="007E4D3E">
        <w:rPr>
          <w:rFonts w:ascii="微软雅黑" w:eastAsia="微软雅黑" w:hAnsi="微软雅黑" w:hint="eastAsia"/>
        </w:rPr>
        <w:t>标识</w:t>
      </w:r>
      <w:r w:rsidR="0007730A" w:rsidRPr="007E4D3E">
        <w:rPr>
          <w:rFonts w:ascii="微软雅黑" w:eastAsia="微软雅黑" w:hAnsi="微软雅黑" w:hint="eastAsia"/>
        </w:rPr>
        <w:t>之</w:t>
      </w:r>
      <w:r w:rsidR="0007730A" w:rsidRPr="007E4D3E">
        <w:rPr>
          <w:rFonts w:ascii="微软雅黑" w:eastAsia="微软雅黑" w:hAnsi="微软雅黑"/>
        </w:rPr>
        <w:t>权利。</w:t>
      </w:r>
    </w:p>
    <w:p w14:paraId="3889D8F7" w14:textId="78A15AB7" w:rsidR="00306895" w:rsidRDefault="00A619F7" w:rsidP="007E4D3E">
      <w:pPr>
        <w:rPr>
          <w:rFonts w:ascii="微软雅黑" w:eastAsia="微软雅黑" w:hAnsi="微软雅黑"/>
        </w:rPr>
      </w:pPr>
      <w:r>
        <w:rPr>
          <w:rFonts w:ascii="微软雅黑" w:eastAsia="微软雅黑" w:hAnsi="微软雅黑" w:hint="eastAsia"/>
        </w:rPr>
        <w:t>3.2</w:t>
      </w:r>
      <w:r w:rsidR="00737A10" w:rsidRPr="007E4D3E">
        <w:rPr>
          <w:rFonts w:ascii="微软雅黑" w:eastAsia="微软雅黑" w:hAnsi="微软雅黑" w:hint="eastAsia"/>
        </w:rPr>
        <w:t>服务商和</w:t>
      </w:r>
      <w:r w:rsidR="00E32ADC">
        <w:rPr>
          <w:rFonts w:ascii="微软雅黑" w:eastAsia="微软雅黑" w:hAnsi="微软雅黑" w:hint="eastAsia"/>
        </w:rPr>
        <w:t>支付宝</w:t>
      </w:r>
      <w:r w:rsidR="00863C87" w:rsidRPr="007E4D3E">
        <w:rPr>
          <w:rFonts w:ascii="微软雅黑" w:eastAsia="微软雅黑" w:hAnsi="微软雅黑" w:hint="eastAsia"/>
        </w:rPr>
        <w:t>一旦终止</w:t>
      </w:r>
      <w:r w:rsidR="00E32ADC">
        <w:rPr>
          <w:rFonts w:ascii="微软雅黑" w:eastAsia="微软雅黑" w:hAnsi="微软雅黑" w:hint="eastAsia"/>
        </w:rPr>
        <w:t>合作</w:t>
      </w:r>
      <w:r w:rsidR="00F109BC" w:rsidRPr="007E4D3E">
        <w:rPr>
          <w:rFonts w:ascii="微软雅黑" w:eastAsia="微软雅黑" w:hAnsi="微软雅黑" w:hint="eastAsia"/>
        </w:rPr>
        <w:t>或</w:t>
      </w:r>
      <w:r w:rsidR="00E75143" w:rsidRPr="007E4D3E">
        <w:rPr>
          <w:rFonts w:ascii="微软雅黑" w:eastAsia="微软雅黑" w:hAnsi="微软雅黑" w:hint="eastAsia"/>
        </w:rPr>
        <w:t>支付宝</w:t>
      </w:r>
      <w:r w:rsidR="00F109BC" w:rsidRPr="007E4D3E">
        <w:rPr>
          <w:rFonts w:ascii="微软雅黑" w:eastAsia="微软雅黑" w:hAnsi="微软雅黑" w:hint="eastAsia"/>
        </w:rPr>
        <w:t>单方面通知取消</w:t>
      </w:r>
      <w:r w:rsidR="00494E99" w:rsidRPr="007E4D3E">
        <w:rPr>
          <w:rFonts w:ascii="微软雅黑" w:eastAsia="微软雅黑" w:hAnsi="微软雅黑" w:hint="eastAsia"/>
        </w:rPr>
        <w:t>服务商</w:t>
      </w:r>
      <w:r w:rsidR="00D00E87" w:rsidRPr="007E4D3E">
        <w:rPr>
          <w:rFonts w:ascii="微软雅黑" w:eastAsia="微软雅黑" w:hAnsi="微软雅黑" w:hint="eastAsia"/>
        </w:rPr>
        <w:t>继续</w:t>
      </w:r>
      <w:r w:rsidR="00D00E87" w:rsidRPr="007E4D3E">
        <w:rPr>
          <w:rFonts w:ascii="微软雅黑" w:eastAsia="微软雅黑" w:hAnsi="微软雅黑"/>
        </w:rPr>
        <w:t>使用支付宝标识</w:t>
      </w:r>
      <w:r w:rsidR="00F109BC" w:rsidRPr="007E4D3E">
        <w:rPr>
          <w:rFonts w:ascii="微软雅黑" w:eastAsia="微软雅黑" w:hAnsi="微软雅黑" w:hint="eastAsia"/>
        </w:rPr>
        <w:t>使用权</w:t>
      </w:r>
      <w:r w:rsidR="00D00E87" w:rsidRPr="007E4D3E">
        <w:rPr>
          <w:rFonts w:ascii="微软雅黑" w:eastAsia="微软雅黑" w:hAnsi="微软雅黑" w:hint="eastAsia"/>
        </w:rPr>
        <w:t>的</w:t>
      </w:r>
      <w:r w:rsidR="00863C87" w:rsidRPr="007E4D3E">
        <w:rPr>
          <w:rFonts w:ascii="微软雅黑" w:eastAsia="微软雅黑" w:hAnsi="微软雅黑" w:hint="eastAsia"/>
        </w:rPr>
        <w:t>，则</w:t>
      </w:r>
      <w:r w:rsidR="00494E99" w:rsidRPr="007E4D3E">
        <w:rPr>
          <w:rFonts w:ascii="微软雅黑" w:eastAsia="微软雅黑" w:hAnsi="微软雅黑" w:hint="eastAsia"/>
        </w:rPr>
        <w:t>服务商</w:t>
      </w:r>
      <w:r w:rsidR="0093541D" w:rsidRPr="007E4D3E">
        <w:rPr>
          <w:rFonts w:ascii="微软雅黑" w:eastAsia="微软雅黑" w:hAnsi="微软雅黑"/>
        </w:rPr>
        <w:t>必需</w:t>
      </w:r>
      <w:r w:rsidR="00863C87" w:rsidRPr="007E4D3E">
        <w:rPr>
          <w:rFonts w:ascii="微软雅黑" w:eastAsia="微软雅黑" w:hAnsi="微软雅黑" w:hint="eastAsia"/>
        </w:rPr>
        <w:t>立即停止</w:t>
      </w:r>
      <w:r w:rsidR="0093541D" w:rsidRPr="007E4D3E">
        <w:rPr>
          <w:rFonts w:ascii="微软雅黑" w:eastAsia="微软雅黑" w:hAnsi="微软雅黑"/>
        </w:rPr>
        <w:t>该等</w:t>
      </w:r>
      <w:r w:rsidR="00F109BC" w:rsidRPr="007E4D3E">
        <w:rPr>
          <w:rFonts w:ascii="微软雅黑" w:eastAsia="微软雅黑" w:hAnsi="微软雅黑" w:hint="eastAsia"/>
        </w:rPr>
        <w:t>使用。</w:t>
      </w:r>
    </w:p>
    <w:p w14:paraId="1B554D7B" w14:textId="4B8353A4" w:rsidR="00A619F7" w:rsidRPr="00A619F7" w:rsidRDefault="00A619F7" w:rsidP="00A619F7">
      <w:pPr>
        <w:rPr>
          <w:rFonts w:ascii="微软雅黑" w:eastAsia="微软雅黑" w:hAnsi="微软雅黑"/>
        </w:rPr>
      </w:pPr>
      <w:r>
        <w:rPr>
          <w:rFonts w:ascii="微软雅黑" w:eastAsia="微软雅黑" w:hAnsi="微软雅黑" w:hint="eastAsia"/>
        </w:rPr>
        <w:t>3.3服务商违反本制度的，</w:t>
      </w:r>
      <w:r w:rsidR="00E473A0">
        <w:rPr>
          <w:rFonts w:ascii="微软雅黑" w:eastAsia="微软雅黑" w:hAnsi="微软雅黑" w:hint="eastAsia"/>
        </w:rPr>
        <w:t>服务商应当独立承担全部法律责任，并使支付宝免责，且</w:t>
      </w:r>
      <w:r w:rsidR="00BA6170">
        <w:rPr>
          <w:rFonts w:ascii="微软雅黑" w:eastAsia="微软雅黑" w:hAnsi="微软雅黑" w:hint="eastAsia"/>
        </w:rPr>
        <w:t>支付宝有权依据《服务商管理制度》链接：</w:t>
      </w:r>
      <w:r w:rsidR="00BA6170" w:rsidRPr="00BA6170">
        <w:rPr>
          <w:rFonts w:ascii="微软雅黑" w:eastAsia="微软雅黑" w:hAnsi="微软雅黑"/>
        </w:rPr>
        <w:lastRenderedPageBreak/>
        <w:t>https://render.alipay.com/p/f/fd-iwyuo6id/index.html</w:t>
      </w:r>
      <w:r w:rsidR="00BA6170">
        <w:rPr>
          <w:rFonts w:ascii="微软雅黑" w:eastAsia="微软雅黑" w:hAnsi="微软雅黑" w:hint="eastAsia"/>
        </w:rPr>
        <w:t>进行处罚，除支付宝和服务商另有约定外，对于</w:t>
      </w:r>
      <w:r w:rsidRPr="00A619F7">
        <w:rPr>
          <w:rFonts w:ascii="微软雅黑" w:eastAsia="微软雅黑" w:hAnsi="微软雅黑" w:hint="eastAsia"/>
        </w:rPr>
        <w:t>服务商品牌滥用、对外虚假宣传，或者服务商使用支付宝提供的物料模板进行违法违规行为，支付宝将视问题严重程度给予警告或单方面解除合作；</w:t>
      </w:r>
    </w:p>
    <w:p w14:paraId="328A21AE" w14:textId="0F1CFF47" w:rsidR="00A619F7" w:rsidRPr="00E32ADC" w:rsidRDefault="00BA6170" w:rsidP="00A619F7">
      <w:pPr>
        <w:rPr>
          <w:rFonts w:ascii="微软雅黑" w:eastAsia="微软雅黑" w:hAnsi="微软雅黑"/>
        </w:rPr>
      </w:pPr>
      <w:r>
        <w:rPr>
          <w:rFonts w:ascii="微软雅黑" w:eastAsia="微软雅黑" w:hAnsi="微软雅黑" w:hint="eastAsia"/>
        </w:rPr>
        <w:t>3.3.1</w:t>
      </w:r>
      <w:r w:rsidR="00A619F7" w:rsidRPr="00A619F7">
        <w:rPr>
          <w:rFonts w:ascii="微软雅黑" w:eastAsia="微软雅黑" w:hAnsi="微软雅黑" w:hint="eastAsia"/>
        </w:rPr>
        <w:t>出现严重违规情节严重的（包括但不限于违反国家法律法规，损害支付宝利益等），支付宝有权单方面解除合作，并扣除当月返佣；</w:t>
      </w:r>
    </w:p>
    <w:p w14:paraId="783ADA50" w14:textId="77777777" w:rsidR="00A619F7" w:rsidRDefault="00BA6170" w:rsidP="00A619F7">
      <w:pPr>
        <w:rPr>
          <w:rFonts w:ascii="微软雅黑" w:eastAsia="微软雅黑" w:hAnsi="微软雅黑"/>
        </w:rPr>
      </w:pPr>
      <w:r>
        <w:rPr>
          <w:rFonts w:ascii="微软雅黑" w:eastAsia="微软雅黑" w:hAnsi="微软雅黑" w:hint="eastAsia"/>
        </w:rPr>
        <w:t>3.3.2</w:t>
      </w:r>
      <w:r w:rsidR="00A619F7" w:rsidRPr="00A619F7">
        <w:rPr>
          <w:rFonts w:ascii="微软雅黑" w:eastAsia="微软雅黑" w:hAnsi="微软雅黑" w:hint="eastAsia"/>
        </w:rPr>
        <w:t>如果服务商达到多个处罚条件的，以最高处罚条件进行处罚；处罚以支付宝执行结果为准</w:t>
      </w:r>
      <w:r w:rsidR="00073194">
        <w:rPr>
          <w:rFonts w:ascii="微软雅黑" w:eastAsia="微软雅黑" w:hAnsi="微软雅黑" w:hint="eastAsia"/>
        </w:rPr>
        <w:t>。</w:t>
      </w:r>
    </w:p>
    <w:p w14:paraId="04D6218F" w14:textId="7E32C51D" w:rsidR="00BA6170" w:rsidRPr="00AA24DB" w:rsidRDefault="00BA6170" w:rsidP="00BA6170">
      <w:pPr>
        <w:rPr>
          <w:rFonts w:ascii="微软雅黑" w:eastAsia="微软雅黑" w:hAnsi="微软雅黑"/>
        </w:rPr>
      </w:pPr>
      <w:r>
        <w:rPr>
          <w:rFonts w:ascii="微软雅黑" w:eastAsia="微软雅黑" w:hAnsi="微软雅黑" w:hint="eastAsia"/>
        </w:rPr>
        <w:t>3.4</w:t>
      </w:r>
      <w:r w:rsidRPr="00AA24DB">
        <w:rPr>
          <w:rFonts w:ascii="微软雅黑" w:eastAsia="微软雅黑" w:hAnsi="微软雅黑" w:hint="eastAsia"/>
        </w:rPr>
        <w:t>如</w:t>
      </w:r>
      <w:r w:rsidRPr="00AA24DB">
        <w:rPr>
          <w:rFonts w:ascii="微软雅黑" w:eastAsia="微软雅黑" w:hAnsi="微软雅黑"/>
        </w:rPr>
        <w:t>支付宝对本规范做</w:t>
      </w:r>
      <w:r w:rsidRPr="00AA24DB">
        <w:rPr>
          <w:rFonts w:ascii="微软雅黑" w:eastAsia="微软雅黑" w:hAnsi="微软雅黑" w:hint="eastAsia"/>
        </w:rPr>
        <w:t>出</w:t>
      </w:r>
      <w:r w:rsidRPr="00AA24DB">
        <w:rPr>
          <w:rFonts w:ascii="微软雅黑" w:eastAsia="微软雅黑" w:hAnsi="微软雅黑"/>
        </w:rPr>
        <w:t>调整的</w:t>
      </w:r>
      <w:r w:rsidR="00E32ADC">
        <w:rPr>
          <w:rFonts w:ascii="微软雅黑" w:eastAsia="微软雅黑" w:hAnsi="微软雅黑" w:hint="eastAsia"/>
        </w:rPr>
        <w:t>，</w:t>
      </w:r>
      <w:r w:rsidRPr="00AA24DB">
        <w:rPr>
          <w:rFonts w:ascii="微软雅黑" w:eastAsia="微软雅黑" w:hAnsi="微软雅黑"/>
        </w:rPr>
        <w:t>支付宝可通过</w:t>
      </w:r>
      <w:r w:rsidRPr="00AA24DB">
        <w:rPr>
          <w:rFonts w:ascii="微软雅黑" w:eastAsia="微软雅黑" w:hAnsi="微软雅黑" w:hint="eastAsia"/>
        </w:rPr>
        <w:t>邮件</w:t>
      </w:r>
      <w:r w:rsidRPr="00AA24DB">
        <w:rPr>
          <w:rFonts w:ascii="微软雅黑" w:eastAsia="微软雅黑" w:hAnsi="微软雅黑"/>
        </w:rPr>
        <w:t>通知或</w:t>
      </w:r>
      <w:r w:rsidRPr="00AA24DB">
        <w:rPr>
          <w:rFonts w:ascii="微软雅黑" w:eastAsia="微软雅黑" w:hAnsi="微软雅黑" w:hint="eastAsia"/>
        </w:rPr>
        <w:t>网站</w:t>
      </w:r>
      <w:r w:rsidRPr="00AA24DB">
        <w:rPr>
          <w:rFonts w:ascii="微软雅黑" w:eastAsia="微软雅黑" w:hAnsi="微软雅黑"/>
        </w:rPr>
        <w:t>公告方式</w:t>
      </w:r>
      <w:r w:rsidR="00E32ADC">
        <w:rPr>
          <w:rFonts w:ascii="微软雅黑" w:eastAsia="微软雅黑" w:hAnsi="微软雅黑" w:hint="eastAsia"/>
        </w:rPr>
        <w:t>等</w:t>
      </w:r>
      <w:r w:rsidRPr="00AA24DB">
        <w:rPr>
          <w:rFonts w:ascii="微软雅黑" w:eastAsia="微软雅黑" w:hAnsi="微软雅黑"/>
        </w:rPr>
        <w:t>通知</w:t>
      </w:r>
      <w:r>
        <w:rPr>
          <w:rFonts w:ascii="微软雅黑" w:eastAsia="微软雅黑" w:hAnsi="微软雅黑"/>
        </w:rPr>
        <w:t>服务商</w:t>
      </w:r>
      <w:r w:rsidRPr="00AA24DB">
        <w:rPr>
          <w:rFonts w:ascii="微软雅黑" w:eastAsia="微软雅黑" w:hAnsi="微软雅黑"/>
        </w:rPr>
        <w:t>。</w:t>
      </w:r>
      <w:r>
        <w:rPr>
          <w:rFonts w:ascii="微软雅黑" w:eastAsia="微软雅黑" w:hAnsi="微软雅黑" w:hint="eastAsia"/>
        </w:rPr>
        <w:t>服务商不同意的，应提前书面通知支付宝。</w:t>
      </w:r>
    </w:p>
    <w:p w14:paraId="25D20D0B" w14:textId="77777777" w:rsidR="00A619F7" w:rsidRPr="00BA6170" w:rsidRDefault="00A619F7" w:rsidP="00A619F7">
      <w:pPr>
        <w:rPr>
          <w:rFonts w:ascii="微软雅黑" w:eastAsia="微软雅黑" w:hAnsi="微软雅黑"/>
        </w:rPr>
      </w:pPr>
    </w:p>
    <w:p w14:paraId="064B2B47" w14:textId="77777777" w:rsidR="00A619F7" w:rsidRDefault="00A619F7" w:rsidP="00A619F7">
      <w:pPr>
        <w:rPr>
          <w:rFonts w:ascii="微软雅黑" w:eastAsia="微软雅黑" w:hAnsi="微软雅黑"/>
          <w:b/>
        </w:rPr>
      </w:pPr>
    </w:p>
    <w:p w14:paraId="0CC7F2D3" w14:textId="77777777" w:rsidR="00A619F7" w:rsidRPr="007E4D3E" w:rsidRDefault="00A619F7" w:rsidP="007E4D3E">
      <w:pPr>
        <w:rPr>
          <w:rFonts w:ascii="微软雅黑" w:eastAsia="微软雅黑" w:hAnsi="微软雅黑"/>
        </w:rPr>
      </w:pPr>
    </w:p>
    <w:p w14:paraId="6DBB4CAF" w14:textId="77777777" w:rsidR="003F6C45" w:rsidRPr="008960B7" w:rsidRDefault="003F6C45" w:rsidP="008B2F3D">
      <w:pPr>
        <w:pStyle w:val="a5"/>
        <w:ind w:left="360" w:firstLine="0"/>
        <w:rPr>
          <w:rFonts w:ascii="微软雅黑" w:eastAsia="微软雅黑" w:hAnsi="微软雅黑"/>
          <w:b/>
        </w:rPr>
      </w:pPr>
    </w:p>
    <w:p w14:paraId="4579D314" w14:textId="77777777" w:rsidR="00444C9C" w:rsidRPr="00AA24DB" w:rsidRDefault="00444C9C" w:rsidP="00660A21">
      <w:pPr>
        <w:ind w:firstLineChars="200" w:firstLine="420"/>
        <w:rPr>
          <w:rFonts w:ascii="微软雅黑" w:eastAsia="微软雅黑" w:hAnsi="微软雅黑"/>
        </w:rPr>
      </w:pPr>
    </w:p>
    <w:p w14:paraId="6DA389B1" w14:textId="77777777" w:rsidR="008B2F3D" w:rsidRPr="00AA24DB" w:rsidRDefault="008B2F3D" w:rsidP="008B2F3D">
      <w:pPr>
        <w:pStyle w:val="a5"/>
        <w:ind w:left="360" w:firstLine="0"/>
        <w:rPr>
          <w:rFonts w:ascii="微软雅黑" w:eastAsia="微软雅黑" w:hAnsi="微软雅黑"/>
          <w:b/>
        </w:rPr>
      </w:pPr>
    </w:p>
    <w:p w14:paraId="35E64CED" w14:textId="77777777" w:rsidR="008B2F3D" w:rsidRPr="00AA24DB" w:rsidRDefault="008B2F3D" w:rsidP="008B2F3D">
      <w:pPr>
        <w:pStyle w:val="a5"/>
        <w:ind w:left="360" w:firstLine="0"/>
        <w:rPr>
          <w:rFonts w:ascii="微软雅黑" w:eastAsia="微软雅黑" w:hAnsi="微软雅黑"/>
        </w:rPr>
      </w:pPr>
    </w:p>
    <w:sectPr w:rsidR="008B2F3D" w:rsidRPr="00AA24DB" w:rsidSect="00EB68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774AE" w14:textId="77777777" w:rsidR="00687C62" w:rsidRDefault="00687C62" w:rsidP="00C40AEC">
      <w:r>
        <w:separator/>
      </w:r>
    </w:p>
  </w:endnote>
  <w:endnote w:type="continuationSeparator" w:id="0">
    <w:p w14:paraId="52A834A5" w14:textId="77777777" w:rsidR="00687C62" w:rsidRDefault="00687C62" w:rsidP="00C40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4761E1" w14:textId="77777777" w:rsidR="00687C62" w:rsidRDefault="00687C62" w:rsidP="00C40AEC">
      <w:r>
        <w:separator/>
      </w:r>
    </w:p>
  </w:footnote>
  <w:footnote w:type="continuationSeparator" w:id="0">
    <w:p w14:paraId="6FCF4864" w14:textId="77777777" w:rsidR="00687C62" w:rsidRDefault="00687C62" w:rsidP="00C40A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2BBA"/>
    <w:multiLevelType w:val="hybridMultilevel"/>
    <w:tmpl w:val="645ED148"/>
    <w:lvl w:ilvl="0" w:tplc="55CE1A26">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15:restartNumberingAfterBreak="0">
    <w:nsid w:val="019676DA"/>
    <w:multiLevelType w:val="hybridMultilevel"/>
    <w:tmpl w:val="013EE868"/>
    <w:lvl w:ilvl="0" w:tplc="6BCAC59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F305DE"/>
    <w:multiLevelType w:val="hybridMultilevel"/>
    <w:tmpl w:val="0F8A5CB2"/>
    <w:lvl w:ilvl="0" w:tplc="A2C0209A">
      <w:start w:val="1"/>
      <w:numFmt w:val="decimal"/>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3" w15:restartNumberingAfterBreak="0">
    <w:nsid w:val="10873097"/>
    <w:multiLevelType w:val="hybridMultilevel"/>
    <w:tmpl w:val="B936DF8C"/>
    <w:lvl w:ilvl="0" w:tplc="B7A6DF8C">
      <w:start w:val="1"/>
      <w:numFmt w:val="decimal"/>
      <w:lvlText w:val="%1）"/>
      <w:lvlJc w:val="left"/>
      <w:pPr>
        <w:ind w:left="719" w:hanging="360"/>
      </w:pPr>
      <w:rPr>
        <w:rFonts w:hint="default"/>
      </w:rPr>
    </w:lvl>
    <w:lvl w:ilvl="1" w:tplc="04090019" w:tentative="1">
      <w:start w:val="1"/>
      <w:numFmt w:val="lowerLetter"/>
      <w:lvlText w:val="%2)"/>
      <w:lvlJc w:val="left"/>
      <w:pPr>
        <w:ind w:left="1199" w:hanging="420"/>
      </w:pPr>
    </w:lvl>
    <w:lvl w:ilvl="2" w:tplc="0409001B" w:tentative="1">
      <w:start w:val="1"/>
      <w:numFmt w:val="lowerRoman"/>
      <w:lvlText w:val="%3."/>
      <w:lvlJc w:val="right"/>
      <w:pPr>
        <w:ind w:left="1619" w:hanging="420"/>
      </w:pPr>
    </w:lvl>
    <w:lvl w:ilvl="3" w:tplc="0409000F" w:tentative="1">
      <w:start w:val="1"/>
      <w:numFmt w:val="decimal"/>
      <w:lvlText w:val="%4."/>
      <w:lvlJc w:val="left"/>
      <w:pPr>
        <w:ind w:left="2039" w:hanging="420"/>
      </w:pPr>
    </w:lvl>
    <w:lvl w:ilvl="4" w:tplc="04090019" w:tentative="1">
      <w:start w:val="1"/>
      <w:numFmt w:val="lowerLetter"/>
      <w:lvlText w:val="%5)"/>
      <w:lvlJc w:val="left"/>
      <w:pPr>
        <w:ind w:left="2459" w:hanging="420"/>
      </w:pPr>
    </w:lvl>
    <w:lvl w:ilvl="5" w:tplc="0409001B" w:tentative="1">
      <w:start w:val="1"/>
      <w:numFmt w:val="lowerRoman"/>
      <w:lvlText w:val="%6."/>
      <w:lvlJc w:val="right"/>
      <w:pPr>
        <w:ind w:left="2879" w:hanging="420"/>
      </w:pPr>
    </w:lvl>
    <w:lvl w:ilvl="6" w:tplc="0409000F" w:tentative="1">
      <w:start w:val="1"/>
      <w:numFmt w:val="decimal"/>
      <w:lvlText w:val="%7."/>
      <w:lvlJc w:val="left"/>
      <w:pPr>
        <w:ind w:left="3299" w:hanging="420"/>
      </w:pPr>
    </w:lvl>
    <w:lvl w:ilvl="7" w:tplc="04090019" w:tentative="1">
      <w:start w:val="1"/>
      <w:numFmt w:val="lowerLetter"/>
      <w:lvlText w:val="%8)"/>
      <w:lvlJc w:val="left"/>
      <w:pPr>
        <w:ind w:left="3719" w:hanging="420"/>
      </w:pPr>
    </w:lvl>
    <w:lvl w:ilvl="8" w:tplc="0409001B" w:tentative="1">
      <w:start w:val="1"/>
      <w:numFmt w:val="lowerRoman"/>
      <w:lvlText w:val="%9."/>
      <w:lvlJc w:val="right"/>
      <w:pPr>
        <w:ind w:left="4139" w:hanging="420"/>
      </w:pPr>
    </w:lvl>
  </w:abstractNum>
  <w:abstractNum w:abstractNumId="4" w15:restartNumberingAfterBreak="0">
    <w:nsid w:val="16B72E5C"/>
    <w:multiLevelType w:val="multilevel"/>
    <w:tmpl w:val="7912156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316E055E"/>
    <w:multiLevelType w:val="hybridMultilevel"/>
    <w:tmpl w:val="3A763A64"/>
    <w:lvl w:ilvl="0" w:tplc="85162D04">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547178E"/>
    <w:multiLevelType w:val="hybridMultilevel"/>
    <w:tmpl w:val="E3CCA648"/>
    <w:lvl w:ilvl="0" w:tplc="73BC97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8FC5365"/>
    <w:multiLevelType w:val="hybridMultilevel"/>
    <w:tmpl w:val="45BC88E6"/>
    <w:lvl w:ilvl="0" w:tplc="04090011">
      <w:start w:val="1"/>
      <w:numFmt w:val="decimal"/>
      <w:lvlText w:val="%1)"/>
      <w:lvlJc w:val="left"/>
      <w:pPr>
        <w:ind w:left="615" w:hanging="420"/>
      </w:p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abstractNum w:abstractNumId="8" w15:restartNumberingAfterBreak="0">
    <w:nsid w:val="43281E0A"/>
    <w:multiLevelType w:val="hybridMultilevel"/>
    <w:tmpl w:val="F0801974"/>
    <w:lvl w:ilvl="0" w:tplc="27BE1892">
      <w:start w:val="3"/>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7204F05"/>
    <w:multiLevelType w:val="hybridMultilevel"/>
    <w:tmpl w:val="0CB86EEE"/>
    <w:lvl w:ilvl="0" w:tplc="30BAB8EE">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0" w15:restartNumberingAfterBreak="0">
    <w:nsid w:val="52C46E4C"/>
    <w:multiLevelType w:val="hybridMultilevel"/>
    <w:tmpl w:val="DB76E148"/>
    <w:lvl w:ilvl="0" w:tplc="595810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62E72C9"/>
    <w:multiLevelType w:val="hybridMultilevel"/>
    <w:tmpl w:val="ABB24218"/>
    <w:lvl w:ilvl="0" w:tplc="9D4ACC5E">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BD47620"/>
    <w:multiLevelType w:val="hybridMultilevel"/>
    <w:tmpl w:val="22321F28"/>
    <w:lvl w:ilvl="0" w:tplc="61A2DB42">
      <w:start w:val="3"/>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3" w15:restartNumberingAfterBreak="0">
    <w:nsid w:val="6ECA089E"/>
    <w:multiLevelType w:val="hybridMultilevel"/>
    <w:tmpl w:val="8534A34C"/>
    <w:lvl w:ilvl="0" w:tplc="04090011">
      <w:start w:val="1"/>
      <w:numFmt w:val="decimal"/>
      <w:lvlText w:val="%1)"/>
      <w:lvlJc w:val="left"/>
      <w:pPr>
        <w:ind w:left="562" w:hanging="420"/>
      </w:p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4" w15:restartNumberingAfterBreak="0">
    <w:nsid w:val="71A46CC6"/>
    <w:multiLevelType w:val="hybridMultilevel"/>
    <w:tmpl w:val="4EC088A6"/>
    <w:lvl w:ilvl="0" w:tplc="34C6FF22">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723655AE"/>
    <w:multiLevelType w:val="hybridMultilevel"/>
    <w:tmpl w:val="8CAE7A5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6125E42"/>
    <w:multiLevelType w:val="hybridMultilevel"/>
    <w:tmpl w:val="F9F267B4"/>
    <w:lvl w:ilvl="0" w:tplc="FED4BD9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2"/>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2"/>
  </w:num>
  <w:num w:numId="9">
    <w:abstractNumId w:val="3"/>
  </w:num>
  <w:num w:numId="10">
    <w:abstractNumId w:val="11"/>
  </w:num>
  <w:num w:numId="11">
    <w:abstractNumId w:val="10"/>
  </w:num>
  <w:num w:numId="12">
    <w:abstractNumId w:val="13"/>
  </w:num>
  <w:num w:numId="13">
    <w:abstractNumId w:val="7"/>
  </w:num>
  <w:num w:numId="14">
    <w:abstractNumId w:val="15"/>
  </w:num>
  <w:num w:numId="15">
    <w:abstractNumId w:val="1"/>
  </w:num>
  <w:num w:numId="16">
    <w:abstractNumId w:val="16"/>
  </w:num>
  <w:num w:numId="17">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忆夏">
    <w15:presenceInfo w15:providerId="AD" w15:userId="S-1-5-21-2239930159-266399059-402033808-246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5D3E"/>
    <w:rsid w:val="00010D68"/>
    <w:rsid w:val="00013837"/>
    <w:rsid w:val="00017BC8"/>
    <w:rsid w:val="00024204"/>
    <w:rsid w:val="0002569F"/>
    <w:rsid w:val="0004168B"/>
    <w:rsid w:val="00060660"/>
    <w:rsid w:val="00073194"/>
    <w:rsid w:val="0007730A"/>
    <w:rsid w:val="0008272F"/>
    <w:rsid w:val="00086632"/>
    <w:rsid w:val="00094F55"/>
    <w:rsid w:val="000B14D2"/>
    <w:rsid w:val="000B1757"/>
    <w:rsid w:val="000B72C1"/>
    <w:rsid w:val="000D36EE"/>
    <w:rsid w:val="000E143D"/>
    <w:rsid w:val="000E5312"/>
    <w:rsid w:val="000F6484"/>
    <w:rsid w:val="001103A6"/>
    <w:rsid w:val="001236B8"/>
    <w:rsid w:val="0013221B"/>
    <w:rsid w:val="00136F3A"/>
    <w:rsid w:val="00142B8F"/>
    <w:rsid w:val="00146E88"/>
    <w:rsid w:val="0015403E"/>
    <w:rsid w:val="001635F3"/>
    <w:rsid w:val="001911E7"/>
    <w:rsid w:val="00194C83"/>
    <w:rsid w:val="001A30D1"/>
    <w:rsid w:val="001C5CD6"/>
    <w:rsid w:val="00205AAC"/>
    <w:rsid w:val="002061DF"/>
    <w:rsid w:val="00275A09"/>
    <w:rsid w:val="00283A3D"/>
    <w:rsid w:val="002A6100"/>
    <w:rsid w:val="002C10AB"/>
    <w:rsid w:val="002C28DE"/>
    <w:rsid w:val="002C3611"/>
    <w:rsid w:val="002E6397"/>
    <w:rsid w:val="002F0C6E"/>
    <w:rsid w:val="00306895"/>
    <w:rsid w:val="00315228"/>
    <w:rsid w:val="00316CDA"/>
    <w:rsid w:val="0037219B"/>
    <w:rsid w:val="003A5CEB"/>
    <w:rsid w:val="003B33B9"/>
    <w:rsid w:val="003B4A25"/>
    <w:rsid w:val="003B6225"/>
    <w:rsid w:val="003B7747"/>
    <w:rsid w:val="003C26E0"/>
    <w:rsid w:val="003C688A"/>
    <w:rsid w:val="003C7395"/>
    <w:rsid w:val="003F5EC3"/>
    <w:rsid w:val="003F6C45"/>
    <w:rsid w:val="00423D22"/>
    <w:rsid w:val="00425385"/>
    <w:rsid w:val="0042646A"/>
    <w:rsid w:val="00430542"/>
    <w:rsid w:val="00444C9C"/>
    <w:rsid w:val="004533F9"/>
    <w:rsid w:val="004537DE"/>
    <w:rsid w:val="00462FAD"/>
    <w:rsid w:val="00463171"/>
    <w:rsid w:val="00477826"/>
    <w:rsid w:val="00492B27"/>
    <w:rsid w:val="00494E99"/>
    <w:rsid w:val="00496128"/>
    <w:rsid w:val="004B2DAC"/>
    <w:rsid w:val="004F25BE"/>
    <w:rsid w:val="004F2773"/>
    <w:rsid w:val="00504B48"/>
    <w:rsid w:val="00512DBE"/>
    <w:rsid w:val="00527CDE"/>
    <w:rsid w:val="00530666"/>
    <w:rsid w:val="00530972"/>
    <w:rsid w:val="005403C1"/>
    <w:rsid w:val="005437E2"/>
    <w:rsid w:val="005730DA"/>
    <w:rsid w:val="00585F5F"/>
    <w:rsid w:val="005957D1"/>
    <w:rsid w:val="005A5839"/>
    <w:rsid w:val="005E5389"/>
    <w:rsid w:val="0061169F"/>
    <w:rsid w:val="00627250"/>
    <w:rsid w:val="00630DA1"/>
    <w:rsid w:val="00640B6F"/>
    <w:rsid w:val="0064132D"/>
    <w:rsid w:val="006562BA"/>
    <w:rsid w:val="00660A21"/>
    <w:rsid w:val="00664EDD"/>
    <w:rsid w:val="006656D7"/>
    <w:rsid w:val="00680F73"/>
    <w:rsid w:val="00687C62"/>
    <w:rsid w:val="006916FD"/>
    <w:rsid w:val="0069742B"/>
    <w:rsid w:val="006A7131"/>
    <w:rsid w:val="006B3B5C"/>
    <w:rsid w:val="006E5C12"/>
    <w:rsid w:val="006F1261"/>
    <w:rsid w:val="007065E6"/>
    <w:rsid w:val="00722487"/>
    <w:rsid w:val="00724483"/>
    <w:rsid w:val="00725330"/>
    <w:rsid w:val="00731A28"/>
    <w:rsid w:val="00737A10"/>
    <w:rsid w:val="0074239C"/>
    <w:rsid w:val="007510A9"/>
    <w:rsid w:val="0075440F"/>
    <w:rsid w:val="00780F2D"/>
    <w:rsid w:val="007A0882"/>
    <w:rsid w:val="007A572F"/>
    <w:rsid w:val="007B4AE2"/>
    <w:rsid w:val="007C2250"/>
    <w:rsid w:val="007E4D3E"/>
    <w:rsid w:val="007E726F"/>
    <w:rsid w:val="007F7B78"/>
    <w:rsid w:val="0081718D"/>
    <w:rsid w:val="00853DB9"/>
    <w:rsid w:val="00853F20"/>
    <w:rsid w:val="00855A42"/>
    <w:rsid w:val="008605E9"/>
    <w:rsid w:val="00860F76"/>
    <w:rsid w:val="00863C87"/>
    <w:rsid w:val="008960B7"/>
    <w:rsid w:val="008B2F3D"/>
    <w:rsid w:val="008D7134"/>
    <w:rsid w:val="008E3653"/>
    <w:rsid w:val="008F30DC"/>
    <w:rsid w:val="00915C57"/>
    <w:rsid w:val="009336C0"/>
    <w:rsid w:val="00934AEE"/>
    <w:rsid w:val="0093541D"/>
    <w:rsid w:val="009432B2"/>
    <w:rsid w:val="00952E09"/>
    <w:rsid w:val="00961AE8"/>
    <w:rsid w:val="00965AED"/>
    <w:rsid w:val="009703DF"/>
    <w:rsid w:val="00972173"/>
    <w:rsid w:val="00973A7B"/>
    <w:rsid w:val="00974696"/>
    <w:rsid w:val="00980176"/>
    <w:rsid w:val="009967CE"/>
    <w:rsid w:val="0099685E"/>
    <w:rsid w:val="009A541A"/>
    <w:rsid w:val="009B189B"/>
    <w:rsid w:val="009B3CCC"/>
    <w:rsid w:val="009C0665"/>
    <w:rsid w:val="009D0F54"/>
    <w:rsid w:val="009D1E46"/>
    <w:rsid w:val="009D4C22"/>
    <w:rsid w:val="00A10C63"/>
    <w:rsid w:val="00A476AA"/>
    <w:rsid w:val="00A619F7"/>
    <w:rsid w:val="00A64443"/>
    <w:rsid w:val="00A64AED"/>
    <w:rsid w:val="00A74471"/>
    <w:rsid w:val="00A94CB7"/>
    <w:rsid w:val="00AA24DB"/>
    <w:rsid w:val="00AB431C"/>
    <w:rsid w:val="00AD5BF8"/>
    <w:rsid w:val="00AE1F70"/>
    <w:rsid w:val="00AE4B3F"/>
    <w:rsid w:val="00AE7C84"/>
    <w:rsid w:val="00AF20D7"/>
    <w:rsid w:val="00B21463"/>
    <w:rsid w:val="00B22935"/>
    <w:rsid w:val="00B3127B"/>
    <w:rsid w:val="00B54EF9"/>
    <w:rsid w:val="00B66992"/>
    <w:rsid w:val="00B76A7A"/>
    <w:rsid w:val="00B82316"/>
    <w:rsid w:val="00B85722"/>
    <w:rsid w:val="00B955F8"/>
    <w:rsid w:val="00BA6170"/>
    <w:rsid w:val="00BB6A7A"/>
    <w:rsid w:val="00BC40A8"/>
    <w:rsid w:val="00BE5D37"/>
    <w:rsid w:val="00BE76D1"/>
    <w:rsid w:val="00C40AEC"/>
    <w:rsid w:val="00C451C5"/>
    <w:rsid w:val="00C608BE"/>
    <w:rsid w:val="00C84515"/>
    <w:rsid w:val="00CB4D84"/>
    <w:rsid w:val="00CC78B9"/>
    <w:rsid w:val="00CE21D1"/>
    <w:rsid w:val="00CE42D3"/>
    <w:rsid w:val="00CF38B5"/>
    <w:rsid w:val="00D0013C"/>
    <w:rsid w:val="00D00E87"/>
    <w:rsid w:val="00D04D31"/>
    <w:rsid w:val="00D0670A"/>
    <w:rsid w:val="00D1295F"/>
    <w:rsid w:val="00D2788F"/>
    <w:rsid w:val="00D566DF"/>
    <w:rsid w:val="00D652C2"/>
    <w:rsid w:val="00D76899"/>
    <w:rsid w:val="00D85489"/>
    <w:rsid w:val="00DA1620"/>
    <w:rsid w:val="00DA600C"/>
    <w:rsid w:val="00DA7074"/>
    <w:rsid w:val="00DD57ED"/>
    <w:rsid w:val="00DE4F26"/>
    <w:rsid w:val="00DF3505"/>
    <w:rsid w:val="00E15CCD"/>
    <w:rsid w:val="00E16CFE"/>
    <w:rsid w:val="00E32ADC"/>
    <w:rsid w:val="00E4673C"/>
    <w:rsid w:val="00E473A0"/>
    <w:rsid w:val="00E6406D"/>
    <w:rsid w:val="00E65F7B"/>
    <w:rsid w:val="00E75143"/>
    <w:rsid w:val="00E836C6"/>
    <w:rsid w:val="00E93432"/>
    <w:rsid w:val="00E9483F"/>
    <w:rsid w:val="00E97093"/>
    <w:rsid w:val="00E973D0"/>
    <w:rsid w:val="00EB68AA"/>
    <w:rsid w:val="00EB732F"/>
    <w:rsid w:val="00EF5CA8"/>
    <w:rsid w:val="00F109BC"/>
    <w:rsid w:val="00F32FE3"/>
    <w:rsid w:val="00F46351"/>
    <w:rsid w:val="00F477B4"/>
    <w:rsid w:val="00F7026E"/>
    <w:rsid w:val="00F7117A"/>
    <w:rsid w:val="00F76727"/>
    <w:rsid w:val="00F83CDE"/>
    <w:rsid w:val="00FA3E39"/>
    <w:rsid w:val="00FA4BB0"/>
    <w:rsid w:val="00FB4A67"/>
    <w:rsid w:val="00FD2C26"/>
    <w:rsid w:val="00FD5E43"/>
    <w:rsid w:val="00FE1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9A1B4"/>
  <w15:docId w15:val="{99B59355-EACD-4879-8ECD-62EFF169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AEC"/>
    <w:pPr>
      <w:jc w:val="both"/>
    </w:pPr>
    <w:rPr>
      <w:rFonts w:ascii="Calibri" w:eastAsia="宋体" w:hAnsi="Calibri" w:cs="宋体"/>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0A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0AEC"/>
    <w:rPr>
      <w:sz w:val="18"/>
      <w:szCs w:val="18"/>
    </w:rPr>
  </w:style>
  <w:style w:type="paragraph" w:styleId="a4">
    <w:name w:val="footer"/>
    <w:basedOn w:val="a"/>
    <w:link w:val="Char0"/>
    <w:uiPriority w:val="99"/>
    <w:unhideWhenUsed/>
    <w:rsid w:val="00C40AEC"/>
    <w:pPr>
      <w:tabs>
        <w:tab w:val="center" w:pos="4153"/>
        <w:tab w:val="right" w:pos="8306"/>
      </w:tabs>
      <w:snapToGrid w:val="0"/>
      <w:jc w:val="left"/>
    </w:pPr>
    <w:rPr>
      <w:sz w:val="18"/>
      <w:szCs w:val="18"/>
    </w:rPr>
  </w:style>
  <w:style w:type="character" w:customStyle="1" w:styleId="Char0">
    <w:name w:val="页脚 Char"/>
    <w:basedOn w:val="a0"/>
    <w:link w:val="a4"/>
    <w:uiPriority w:val="99"/>
    <w:rsid w:val="00C40AEC"/>
    <w:rPr>
      <w:sz w:val="18"/>
      <w:szCs w:val="18"/>
    </w:rPr>
  </w:style>
  <w:style w:type="paragraph" w:styleId="a5">
    <w:name w:val="List Paragraph"/>
    <w:basedOn w:val="a"/>
    <w:uiPriority w:val="34"/>
    <w:qFormat/>
    <w:rsid w:val="00C40AEC"/>
    <w:pPr>
      <w:ind w:firstLine="420"/>
    </w:pPr>
  </w:style>
  <w:style w:type="paragraph" w:styleId="a6">
    <w:name w:val="Balloon Text"/>
    <w:basedOn w:val="a"/>
    <w:link w:val="Char1"/>
    <w:uiPriority w:val="99"/>
    <w:semiHidden/>
    <w:unhideWhenUsed/>
    <w:rsid w:val="0099685E"/>
    <w:rPr>
      <w:sz w:val="18"/>
      <w:szCs w:val="18"/>
    </w:rPr>
  </w:style>
  <w:style w:type="character" w:customStyle="1" w:styleId="Char1">
    <w:name w:val="批注框文本 Char"/>
    <w:basedOn w:val="a0"/>
    <w:link w:val="a6"/>
    <w:uiPriority w:val="99"/>
    <w:semiHidden/>
    <w:rsid w:val="0099685E"/>
    <w:rPr>
      <w:rFonts w:ascii="Calibri" w:eastAsia="宋体" w:hAnsi="Calibri" w:cs="宋体"/>
      <w:kern w:val="0"/>
      <w:sz w:val="18"/>
      <w:szCs w:val="18"/>
    </w:rPr>
  </w:style>
  <w:style w:type="character" w:styleId="a7">
    <w:name w:val="Hyperlink"/>
    <w:basedOn w:val="a0"/>
    <w:uiPriority w:val="99"/>
    <w:unhideWhenUsed/>
    <w:rsid w:val="00E15CCD"/>
    <w:rPr>
      <w:color w:val="0000FF" w:themeColor="hyperlink"/>
      <w:u w:val="single"/>
    </w:rPr>
  </w:style>
  <w:style w:type="character" w:styleId="a8">
    <w:name w:val="annotation reference"/>
    <w:basedOn w:val="a0"/>
    <w:uiPriority w:val="99"/>
    <w:semiHidden/>
    <w:unhideWhenUsed/>
    <w:rsid w:val="001635F3"/>
    <w:rPr>
      <w:sz w:val="21"/>
      <w:szCs w:val="21"/>
    </w:rPr>
  </w:style>
  <w:style w:type="paragraph" w:styleId="a9">
    <w:name w:val="annotation text"/>
    <w:basedOn w:val="a"/>
    <w:link w:val="Char2"/>
    <w:uiPriority w:val="99"/>
    <w:semiHidden/>
    <w:unhideWhenUsed/>
    <w:rsid w:val="001635F3"/>
    <w:pPr>
      <w:jc w:val="left"/>
    </w:pPr>
  </w:style>
  <w:style w:type="character" w:customStyle="1" w:styleId="Char2">
    <w:name w:val="批注文字 Char"/>
    <w:basedOn w:val="a0"/>
    <w:link w:val="a9"/>
    <w:uiPriority w:val="99"/>
    <w:semiHidden/>
    <w:rsid w:val="001635F3"/>
    <w:rPr>
      <w:rFonts w:ascii="Calibri" w:eastAsia="宋体" w:hAnsi="Calibri" w:cs="宋体"/>
      <w:kern w:val="0"/>
      <w:szCs w:val="21"/>
    </w:rPr>
  </w:style>
  <w:style w:type="paragraph" w:styleId="aa">
    <w:name w:val="annotation subject"/>
    <w:basedOn w:val="a9"/>
    <w:next w:val="a9"/>
    <w:link w:val="Char3"/>
    <w:uiPriority w:val="99"/>
    <w:semiHidden/>
    <w:unhideWhenUsed/>
    <w:rsid w:val="001635F3"/>
    <w:rPr>
      <w:b/>
      <w:bCs/>
    </w:rPr>
  </w:style>
  <w:style w:type="character" w:customStyle="1" w:styleId="Char3">
    <w:name w:val="批注主题 Char"/>
    <w:basedOn w:val="Char2"/>
    <w:link w:val="aa"/>
    <w:uiPriority w:val="99"/>
    <w:semiHidden/>
    <w:rsid w:val="001635F3"/>
    <w:rPr>
      <w:rFonts w:ascii="Calibri" w:eastAsia="宋体" w:hAnsi="Calibri" w:cs="宋体"/>
      <w:b/>
      <w:bCs/>
      <w:kern w:val="0"/>
      <w:szCs w:val="21"/>
    </w:rPr>
  </w:style>
  <w:style w:type="character" w:styleId="ab">
    <w:name w:val="FollowedHyperlink"/>
    <w:basedOn w:val="a0"/>
    <w:uiPriority w:val="99"/>
    <w:semiHidden/>
    <w:unhideWhenUsed/>
    <w:rsid w:val="003C7395"/>
    <w:rPr>
      <w:color w:val="800080" w:themeColor="followedHyperlink"/>
      <w:u w:val="single"/>
    </w:rPr>
  </w:style>
  <w:style w:type="paragraph" w:styleId="ac">
    <w:name w:val="Revision"/>
    <w:hidden/>
    <w:uiPriority w:val="99"/>
    <w:semiHidden/>
    <w:rsid w:val="003F6C45"/>
    <w:rPr>
      <w:rFonts w:ascii="Calibri" w:eastAsia="宋体" w:hAnsi="Calibri"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38784">
      <w:bodyDiv w:val="1"/>
      <w:marLeft w:val="0"/>
      <w:marRight w:val="0"/>
      <w:marTop w:val="0"/>
      <w:marBottom w:val="0"/>
      <w:divBdr>
        <w:top w:val="none" w:sz="0" w:space="0" w:color="auto"/>
        <w:left w:val="none" w:sz="0" w:space="0" w:color="auto"/>
        <w:bottom w:val="none" w:sz="0" w:space="0" w:color="auto"/>
        <w:right w:val="none" w:sz="0" w:space="0" w:color="auto"/>
      </w:divBdr>
    </w:div>
    <w:div w:id="313339562">
      <w:bodyDiv w:val="1"/>
      <w:marLeft w:val="0"/>
      <w:marRight w:val="0"/>
      <w:marTop w:val="0"/>
      <w:marBottom w:val="0"/>
      <w:divBdr>
        <w:top w:val="none" w:sz="0" w:space="0" w:color="auto"/>
        <w:left w:val="none" w:sz="0" w:space="0" w:color="auto"/>
        <w:bottom w:val="none" w:sz="0" w:space="0" w:color="auto"/>
        <w:right w:val="none" w:sz="0" w:space="0" w:color="auto"/>
      </w:divBdr>
    </w:div>
    <w:div w:id="329794522">
      <w:bodyDiv w:val="1"/>
      <w:marLeft w:val="0"/>
      <w:marRight w:val="0"/>
      <w:marTop w:val="0"/>
      <w:marBottom w:val="0"/>
      <w:divBdr>
        <w:top w:val="none" w:sz="0" w:space="0" w:color="auto"/>
        <w:left w:val="none" w:sz="0" w:space="0" w:color="auto"/>
        <w:bottom w:val="none" w:sz="0" w:space="0" w:color="auto"/>
        <w:right w:val="none" w:sz="0" w:space="0" w:color="auto"/>
      </w:divBdr>
    </w:div>
    <w:div w:id="791437187">
      <w:bodyDiv w:val="1"/>
      <w:marLeft w:val="0"/>
      <w:marRight w:val="0"/>
      <w:marTop w:val="0"/>
      <w:marBottom w:val="0"/>
      <w:divBdr>
        <w:top w:val="none" w:sz="0" w:space="0" w:color="auto"/>
        <w:left w:val="none" w:sz="0" w:space="0" w:color="auto"/>
        <w:bottom w:val="none" w:sz="0" w:space="0" w:color="auto"/>
        <w:right w:val="none" w:sz="0" w:space="0" w:color="auto"/>
      </w:divBdr>
    </w:div>
    <w:div w:id="102028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32EBB-917C-4371-B060-2C49B0A80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Alibaba</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qingmiao.peiqm</dc:creator>
  <cp:lastModifiedBy>忆夏</cp:lastModifiedBy>
  <cp:revision>34</cp:revision>
  <dcterms:created xsi:type="dcterms:W3CDTF">2015-04-22T15:57:00Z</dcterms:created>
  <dcterms:modified xsi:type="dcterms:W3CDTF">2017-07-07T04:04:00Z</dcterms:modified>
</cp:coreProperties>
</file>